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6D1F635B" w14:textId="77777777">
        <w:tc>
          <w:tcPr>
            <w:tcW w:w="1620" w:type="dxa"/>
            <w:tcBorders>
              <w:bottom w:val="single" w:sz="4" w:space="0" w:color="auto"/>
            </w:tcBorders>
            <w:shd w:val="clear" w:color="auto" w:fill="FFFFFF"/>
            <w:vAlign w:val="center"/>
          </w:tcPr>
          <w:p w14:paraId="46FB3B4D"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2F1ECA92" w14:textId="77777777" w:rsidR="00152993" w:rsidRDefault="00E9329C">
            <w:pPr>
              <w:pStyle w:val="Header"/>
            </w:pPr>
            <w:hyperlink r:id="rId12" w:history="1">
              <w:r w:rsidR="00CD4418" w:rsidRPr="00CD4418">
                <w:rPr>
                  <w:rStyle w:val="Hyperlink"/>
                </w:rPr>
                <w:t>122</w:t>
              </w:r>
            </w:hyperlink>
          </w:p>
        </w:tc>
        <w:tc>
          <w:tcPr>
            <w:tcW w:w="1440" w:type="dxa"/>
            <w:tcBorders>
              <w:bottom w:val="single" w:sz="4" w:space="0" w:color="auto"/>
            </w:tcBorders>
            <w:shd w:val="clear" w:color="auto" w:fill="FFFFFF"/>
            <w:vAlign w:val="center"/>
          </w:tcPr>
          <w:p w14:paraId="4B4E1576"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0D9A2237" w14:textId="77777777" w:rsidR="00152993" w:rsidRDefault="00CD4418">
            <w:pPr>
              <w:pStyle w:val="Header"/>
            </w:pPr>
            <w:r>
              <w:t>Reliability Performance for Loss of Load</w:t>
            </w:r>
          </w:p>
        </w:tc>
      </w:tr>
    </w:tbl>
    <w:p w14:paraId="1D251FF0"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7FE6BAE"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446ED71"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00FC4D2" w14:textId="77777777" w:rsidR="00152993" w:rsidRDefault="00AC097A">
            <w:pPr>
              <w:pStyle w:val="NormalArial"/>
            </w:pPr>
            <w:r>
              <w:t>February</w:t>
            </w:r>
            <w:r w:rsidR="00CD4418">
              <w:t xml:space="preserve"> </w:t>
            </w:r>
            <w:r>
              <w:t>21</w:t>
            </w:r>
            <w:r w:rsidR="00CD4418">
              <w:t>, 2025</w:t>
            </w:r>
          </w:p>
        </w:tc>
      </w:tr>
    </w:tbl>
    <w:p w14:paraId="3E39366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7EE1D62" w14:textId="77777777">
        <w:trPr>
          <w:trHeight w:val="440"/>
        </w:trPr>
        <w:tc>
          <w:tcPr>
            <w:tcW w:w="10440" w:type="dxa"/>
            <w:gridSpan w:val="2"/>
            <w:tcBorders>
              <w:top w:val="single" w:sz="4" w:space="0" w:color="auto"/>
            </w:tcBorders>
            <w:shd w:val="clear" w:color="auto" w:fill="FFFFFF"/>
            <w:vAlign w:val="center"/>
          </w:tcPr>
          <w:p w14:paraId="33E80AAB" w14:textId="77777777" w:rsidR="00152993" w:rsidRDefault="00152993">
            <w:pPr>
              <w:pStyle w:val="Header"/>
              <w:jc w:val="center"/>
            </w:pPr>
            <w:r>
              <w:t>Submitter’s Information</w:t>
            </w:r>
          </w:p>
        </w:tc>
      </w:tr>
      <w:tr w:rsidR="00152993" w14:paraId="3617EB42" w14:textId="77777777">
        <w:trPr>
          <w:trHeight w:val="350"/>
        </w:trPr>
        <w:tc>
          <w:tcPr>
            <w:tcW w:w="2880" w:type="dxa"/>
            <w:shd w:val="clear" w:color="auto" w:fill="FFFFFF"/>
            <w:vAlign w:val="center"/>
          </w:tcPr>
          <w:p w14:paraId="34EA1B95" w14:textId="77777777" w:rsidR="00152993" w:rsidRPr="00EC55B3" w:rsidRDefault="00152993" w:rsidP="00EC55B3">
            <w:pPr>
              <w:pStyle w:val="Header"/>
            </w:pPr>
            <w:r w:rsidRPr="00EC55B3">
              <w:t>Name</w:t>
            </w:r>
          </w:p>
        </w:tc>
        <w:tc>
          <w:tcPr>
            <w:tcW w:w="7560" w:type="dxa"/>
            <w:vAlign w:val="center"/>
          </w:tcPr>
          <w:p w14:paraId="1430FAF3" w14:textId="77777777" w:rsidR="00152993" w:rsidRDefault="00CD4418">
            <w:pPr>
              <w:pStyle w:val="NormalArial"/>
            </w:pPr>
            <w:r>
              <w:t>Blake Holt</w:t>
            </w:r>
          </w:p>
        </w:tc>
      </w:tr>
      <w:tr w:rsidR="00152993" w14:paraId="7A23E633" w14:textId="77777777">
        <w:trPr>
          <w:trHeight w:val="350"/>
        </w:trPr>
        <w:tc>
          <w:tcPr>
            <w:tcW w:w="2880" w:type="dxa"/>
            <w:shd w:val="clear" w:color="auto" w:fill="FFFFFF"/>
            <w:vAlign w:val="center"/>
          </w:tcPr>
          <w:p w14:paraId="4EA9188B" w14:textId="77777777" w:rsidR="00152993" w:rsidRPr="00EC55B3" w:rsidRDefault="00152993" w:rsidP="00EC55B3">
            <w:pPr>
              <w:pStyle w:val="Header"/>
            </w:pPr>
            <w:r w:rsidRPr="00EC55B3">
              <w:t>E-mail Address</w:t>
            </w:r>
          </w:p>
        </w:tc>
        <w:tc>
          <w:tcPr>
            <w:tcW w:w="7560" w:type="dxa"/>
            <w:vAlign w:val="center"/>
          </w:tcPr>
          <w:p w14:paraId="481F76F8" w14:textId="77777777" w:rsidR="00152993" w:rsidRDefault="00E9329C">
            <w:pPr>
              <w:pStyle w:val="NormalArial"/>
            </w:pPr>
            <w:hyperlink r:id="rId13" w:history="1">
              <w:r w:rsidR="00CD4418">
                <w:rPr>
                  <w:rStyle w:val="Hyperlink"/>
                </w:rPr>
                <w:t>blake.holt@lcra.org</w:t>
              </w:r>
            </w:hyperlink>
          </w:p>
        </w:tc>
      </w:tr>
      <w:tr w:rsidR="00152993" w14:paraId="696118B2" w14:textId="77777777">
        <w:trPr>
          <w:trHeight w:val="350"/>
        </w:trPr>
        <w:tc>
          <w:tcPr>
            <w:tcW w:w="2880" w:type="dxa"/>
            <w:shd w:val="clear" w:color="auto" w:fill="FFFFFF"/>
            <w:vAlign w:val="center"/>
          </w:tcPr>
          <w:p w14:paraId="4E433820" w14:textId="77777777" w:rsidR="00152993" w:rsidRPr="00EC55B3" w:rsidRDefault="00152993" w:rsidP="00EC55B3">
            <w:pPr>
              <w:pStyle w:val="Header"/>
            </w:pPr>
            <w:r w:rsidRPr="00EC55B3">
              <w:t>Company</w:t>
            </w:r>
          </w:p>
        </w:tc>
        <w:tc>
          <w:tcPr>
            <w:tcW w:w="7560" w:type="dxa"/>
            <w:vAlign w:val="center"/>
          </w:tcPr>
          <w:p w14:paraId="03CCF85F" w14:textId="77777777" w:rsidR="00152993" w:rsidRDefault="00CD4418">
            <w:pPr>
              <w:pStyle w:val="NormalArial"/>
            </w:pPr>
            <w:r>
              <w:t>Lower Colorado River Authority (LCRA)</w:t>
            </w:r>
          </w:p>
        </w:tc>
      </w:tr>
      <w:tr w:rsidR="00152993" w14:paraId="0450E8C3" w14:textId="77777777">
        <w:trPr>
          <w:trHeight w:val="350"/>
        </w:trPr>
        <w:tc>
          <w:tcPr>
            <w:tcW w:w="2880" w:type="dxa"/>
            <w:tcBorders>
              <w:bottom w:val="single" w:sz="4" w:space="0" w:color="auto"/>
            </w:tcBorders>
            <w:shd w:val="clear" w:color="auto" w:fill="FFFFFF"/>
            <w:vAlign w:val="center"/>
          </w:tcPr>
          <w:p w14:paraId="4CFD49BE"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2C02D923" w14:textId="77777777" w:rsidR="00152993" w:rsidRDefault="00CD4418">
            <w:pPr>
              <w:pStyle w:val="NormalArial"/>
            </w:pPr>
            <w:r w:rsidRPr="00CD4418">
              <w:t>512-578-2003</w:t>
            </w:r>
          </w:p>
        </w:tc>
      </w:tr>
      <w:tr w:rsidR="00152993" w14:paraId="464EC265" w14:textId="77777777">
        <w:trPr>
          <w:trHeight w:val="350"/>
        </w:trPr>
        <w:tc>
          <w:tcPr>
            <w:tcW w:w="2880" w:type="dxa"/>
            <w:shd w:val="clear" w:color="auto" w:fill="FFFFFF"/>
            <w:vAlign w:val="center"/>
          </w:tcPr>
          <w:p w14:paraId="2EFE3A89"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6A186E5D" w14:textId="77777777" w:rsidR="00152993" w:rsidRDefault="00152993">
            <w:pPr>
              <w:pStyle w:val="NormalArial"/>
            </w:pPr>
          </w:p>
        </w:tc>
      </w:tr>
      <w:tr w:rsidR="00075A94" w14:paraId="2653913B" w14:textId="77777777">
        <w:trPr>
          <w:trHeight w:val="350"/>
        </w:trPr>
        <w:tc>
          <w:tcPr>
            <w:tcW w:w="2880" w:type="dxa"/>
            <w:tcBorders>
              <w:bottom w:val="single" w:sz="4" w:space="0" w:color="auto"/>
            </w:tcBorders>
            <w:shd w:val="clear" w:color="auto" w:fill="FFFFFF"/>
            <w:vAlign w:val="center"/>
          </w:tcPr>
          <w:p w14:paraId="56848A03"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35AF6F74" w14:textId="77777777" w:rsidR="00075A94" w:rsidRDefault="00CD4418">
            <w:pPr>
              <w:pStyle w:val="NormalArial"/>
            </w:pPr>
            <w:r>
              <w:t>Cooperative</w:t>
            </w:r>
          </w:p>
        </w:tc>
      </w:tr>
    </w:tbl>
    <w:p w14:paraId="6EF740F9"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34CF238F" w14:textId="77777777" w:rsidTr="00F038EC">
        <w:trPr>
          <w:trHeight w:val="422"/>
          <w:jc w:val="center"/>
        </w:trPr>
        <w:tc>
          <w:tcPr>
            <w:tcW w:w="10440" w:type="dxa"/>
            <w:vAlign w:val="center"/>
          </w:tcPr>
          <w:p w14:paraId="5D5584A9" w14:textId="77777777" w:rsidR="00075A94" w:rsidRPr="00075A94" w:rsidRDefault="00075A94" w:rsidP="00F038EC">
            <w:pPr>
              <w:pStyle w:val="Header"/>
              <w:jc w:val="center"/>
            </w:pPr>
            <w:r w:rsidRPr="00075A94">
              <w:t>Comments</w:t>
            </w:r>
          </w:p>
        </w:tc>
      </w:tr>
    </w:tbl>
    <w:p w14:paraId="0A49C399" w14:textId="77777777" w:rsidR="00FF5E88" w:rsidRDefault="00CD4418" w:rsidP="00E9329C">
      <w:pPr>
        <w:pStyle w:val="NormalArial"/>
        <w:spacing w:before="120" w:after="120"/>
      </w:pPr>
      <w:r>
        <w:t>LCRA submits thes</w:t>
      </w:r>
      <w:r w:rsidR="000919A4">
        <w:t>e comments to Planning Guide Revision Request (PGRR) 122:</w:t>
      </w:r>
    </w:p>
    <w:p w14:paraId="46C7A91F" w14:textId="77777777" w:rsidR="0007209B" w:rsidRDefault="000919A4" w:rsidP="00E9329C">
      <w:pPr>
        <w:pStyle w:val="NormalArial"/>
        <w:spacing w:before="120" w:after="120"/>
      </w:pPr>
      <w:r>
        <w:t xml:space="preserve">A new </w:t>
      </w:r>
      <w:r w:rsidR="00390590">
        <w:t>sub</w:t>
      </w:r>
      <w:r>
        <w:t xml:space="preserve">section was added </w:t>
      </w:r>
      <w:r w:rsidR="0007209B">
        <w:t>(</w:t>
      </w:r>
      <w:r>
        <w:t>4.1.1.9, Maximum Load Loss</w:t>
      </w:r>
      <w:r w:rsidR="006934C4">
        <w:t xml:space="preserve"> Criteria</w:t>
      </w:r>
      <w:r>
        <w:t xml:space="preserve">) to capture the </w:t>
      </w:r>
      <w:r w:rsidR="0007209B">
        <w:t xml:space="preserve">spirit of </w:t>
      </w:r>
      <w:r>
        <w:t xml:space="preserve">redline changes as drafted by ERCOT in their November 11, </w:t>
      </w:r>
      <w:proofErr w:type="gramStart"/>
      <w:r>
        <w:t>2024</w:t>
      </w:r>
      <w:proofErr w:type="gramEnd"/>
      <w:r>
        <w:t xml:space="preserve"> filing of PGRR122. LCRA believes </w:t>
      </w:r>
      <w:r w:rsidR="0007209B">
        <w:t xml:space="preserve">bringing this language into its own subsection will allow for </w:t>
      </w:r>
      <w:r>
        <w:t xml:space="preserve">more flexibility </w:t>
      </w:r>
      <w:r w:rsidR="0007209B">
        <w:t xml:space="preserve">to improve </w:t>
      </w:r>
      <w:r w:rsidR="00A1077D">
        <w:t>and amend the criteria, if necessary</w:t>
      </w:r>
      <w:r>
        <w:t>.</w:t>
      </w:r>
    </w:p>
    <w:p w14:paraId="6B155BF1" w14:textId="7C63E8BE" w:rsidR="00FF5E88" w:rsidRDefault="00A1077D" w:rsidP="00E9329C">
      <w:pPr>
        <w:pStyle w:val="NormalArial"/>
        <w:spacing w:before="120" w:after="120"/>
      </w:pPr>
      <w:r w:rsidRPr="00A1077D">
        <w:t xml:space="preserve">Additionally, LCRA expanded on ERCOT’s redlines to clarify how the maximum load loss criteria should be interpreted for N-1 and N-2 contingency events – in </w:t>
      </w:r>
      <w:r w:rsidR="00E9329C">
        <w:t xml:space="preserve">paragraphs (2) and (3) of </w:t>
      </w:r>
      <w:r w:rsidRPr="00A1077D">
        <w:t>Section 4.1.1.9, respectively – based on prior discussions at the Planning Working Group (PLWG). LCRA also revised the definition of total Load loss to align with NERC definitions for Consequential Load Loss and Non-Consequential Load Loss.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012EF1DD" w14:textId="77777777" w:rsidTr="00366799">
        <w:trPr>
          <w:trHeight w:val="350"/>
        </w:trPr>
        <w:tc>
          <w:tcPr>
            <w:tcW w:w="10440" w:type="dxa"/>
            <w:tcBorders>
              <w:bottom w:val="single" w:sz="4" w:space="0" w:color="auto"/>
            </w:tcBorders>
            <w:shd w:val="clear" w:color="auto" w:fill="FFFFFF"/>
            <w:vAlign w:val="center"/>
          </w:tcPr>
          <w:p w14:paraId="2D751EE5" w14:textId="77777777" w:rsidR="00FF5E88" w:rsidRDefault="00FF5E88" w:rsidP="00366799">
            <w:pPr>
              <w:pStyle w:val="Header"/>
              <w:jc w:val="center"/>
            </w:pPr>
            <w:r>
              <w:t>Revised Cover Page Language</w:t>
            </w:r>
          </w:p>
        </w:tc>
      </w:tr>
    </w:tbl>
    <w:p w14:paraId="01016762" w14:textId="77777777" w:rsidR="00CD4418" w:rsidRDefault="00CD4418" w:rsidP="009C19EA">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D4418" w:rsidRPr="00CD4418" w14:paraId="3A830C77" w14:textId="77777777" w:rsidTr="009C19EA">
        <w:trPr>
          <w:trHeight w:val="809"/>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E7C1A4" w14:textId="77777777" w:rsidR="00CD4418" w:rsidRPr="00863EE3" w:rsidRDefault="00CD4418" w:rsidP="00CD4418">
            <w:pPr>
              <w:pStyle w:val="BodyText"/>
              <w:rPr>
                <w:rFonts w:ascii="Arial" w:hAnsi="Arial" w:cs="Arial"/>
                <w:b/>
                <w:bCs/>
                <w:color w:val="000000"/>
              </w:rPr>
            </w:pPr>
            <w:r w:rsidRPr="00863EE3">
              <w:rPr>
                <w:rFonts w:ascii="Arial" w:hAnsi="Arial" w:cs="Arial"/>
                <w:b/>
                <w:bCs/>
                <w:color w:val="000000"/>
              </w:rPr>
              <w:t xml:space="preserve">Planning Guide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489DA8A" w14:textId="77777777" w:rsidR="00CD4418" w:rsidRDefault="00CD4418" w:rsidP="009C19EA">
            <w:pPr>
              <w:pStyle w:val="BodyText"/>
              <w:spacing w:after="0"/>
              <w:rPr>
                <w:ins w:id="0" w:author="LCRA 022125" w:date="2025-02-21T12:03:00Z"/>
                <w:rFonts w:ascii="Arial" w:hAnsi="Arial" w:cs="Arial"/>
                <w:bCs/>
                <w:color w:val="000000"/>
              </w:rPr>
            </w:pPr>
            <w:r w:rsidRPr="00CD4418">
              <w:rPr>
                <w:rFonts w:ascii="Arial" w:hAnsi="Arial" w:cs="Arial"/>
                <w:bCs/>
                <w:color w:val="000000"/>
              </w:rPr>
              <w:t>4.1.1.2, Reliability Performance Criteria</w:t>
            </w:r>
          </w:p>
          <w:p w14:paraId="1779E641" w14:textId="32F2038B" w:rsidR="009C19EA" w:rsidRPr="00863EE3" w:rsidRDefault="009C19EA" w:rsidP="009C19EA">
            <w:pPr>
              <w:pStyle w:val="BodyText"/>
              <w:spacing w:before="0"/>
              <w:rPr>
                <w:rFonts w:ascii="Arial" w:hAnsi="Arial" w:cs="Arial"/>
                <w:bCs/>
                <w:color w:val="000000"/>
              </w:rPr>
            </w:pPr>
            <w:ins w:id="1" w:author="LCRA 022125" w:date="2025-02-21T12:03:00Z">
              <w:r w:rsidRPr="00863EE3">
                <w:rPr>
                  <w:rFonts w:ascii="Arial" w:hAnsi="Arial" w:cs="Arial"/>
                  <w:bCs/>
                  <w:color w:val="000000"/>
                </w:rPr>
                <w:t>4.1.1.9, Maximum Load Loss</w:t>
              </w:r>
              <w:r>
                <w:rPr>
                  <w:rFonts w:ascii="Arial" w:hAnsi="Arial" w:cs="Arial"/>
                  <w:bCs/>
                  <w:color w:val="000000"/>
                </w:rPr>
                <w:t xml:space="preserve"> Criteria</w:t>
              </w:r>
            </w:ins>
          </w:p>
        </w:tc>
      </w:tr>
    </w:tbl>
    <w:p w14:paraId="2644A675"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69231CA" w14:textId="77777777">
        <w:trPr>
          <w:trHeight w:val="350"/>
        </w:trPr>
        <w:tc>
          <w:tcPr>
            <w:tcW w:w="10440" w:type="dxa"/>
            <w:tcBorders>
              <w:bottom w:val="single" w:sz="4" w:space="0" w:color="auto"/>
            </w:tcBorders>
            <w:shd w:val="clear" w:color="auto" w:fill="FFFFFF"/>
            <w:vAlign w:val="center"/>
          </w:tcPr>
          <w:p w14:paraId="32B28B2E" w14:textId="77777777" w:rsidR="00152993" w:rsidRDefault="00152993">
            <w:pPr>
              <w:pStyle w:val="Header"/>
              <w:jc w:val="center"/>
            </w:pPr>
            <w:r>
              <w:t xml:space="preserve">Revised Proposed </w:t>
            </w:r>
            <w:r w:rsidR="00C158EE">
              <w:t xml:space="preserve">Guide </w:t>
            </w:r>
            <w:r>
              <w:t>Language</w:t>
            </w:r>
          </w:p>
        </w:tc>
      </w:tr>
    </w:tbl>
    <w:p w14:paraId="3DC13272" w14:textId="77777777" w:rsidR="009C19EA" w:rsidRPr="009C19EA" w:rsidRDefault="009C19EA" w:rsidP="009C19EA">
      <w:pPr>
        <w:keepNext/>
        <w:widowControl w:val="0"/>
        <w:tabs>
          <w:tab w:val="left" w:pos="1260"/>
        </w:tabs>
        <w:spacing w:before="240" w:after="240"/>
        <w:ind w:left="1260" w:hanging="1260"/>
        <w:outlineLvl w:val="3"/>
        <w:rPr>
          <w:b/>
          <w:bCs/>
          <w:snapToGrid w:val="0"/>
          <w:szCs w:val="20"/>
        </w:rPr>
      </w:pPr>
      <w:bookmarkStart w:id="2" w:name="_Toc104880307"/>
      <w:r w:rsidRPr="009C19EA">
        <w:rPr>
          <w:b/>
          <w:bCs/>
          <w:snapToGrid w:val="0"/>
          <w:szCs w:val="20"/>
        </w:rPr>
        <w:t>4.1.1.2</w:t>
      </w:r>
      <w:r w:rsidRPr="009C19EA">
        <w:rPr>
          <w:b/>
          <w:bCs/>
          <w:snapToGrid w:val="0"/>
          <w:szCs w:val="20"/>
        </w:rPr>
        <w:tab/>
        <w:t>Reliability Performance Criteria</w:t>
      </w:r>
      <w:bookmarkEnd w:id="2"/>
    </w:p>
    <w:p w14:paraId="37B90194" w14:textId="77777777" w:rsidR="009C19EA" w:rsidRPr="009C19EA" w:rsidRDefault="009C19EA" w:rsidP="009C19EA">
      <w:pPr>
        <w:spacing w:after="240"/>
        <w:ind w:left="720" w:hanging="720"/>
        <w:rPr>
          <w:iCs/>
          <w:szCs w:val="20"/>
          <w:lang w:val="x-none" w:eastAsia="x-none"/>
        </w:rPr>
      </w:pPr>
      <w:r w:rsidRPr="009C19EA">
        <w:rPr>
          <w:iCs/>
          <w:szCs w:val="20"/>
          <w:lang w:val="x-none" w:eastAsia="x-none"/>
        </w:rPr>
        <w:t>(1)</w:t>
      </w:r>
      <w:r w:rsidRPr="009C19EA">
        <w:rPr>
          <w:iCs/>
          <w:szCs w:val="20"/>
          <w:lang w:val="x-none" w:eastAsia="x-none"/>
        </w:rPr>
        <w:tab/>
        <w:t xml:space="preserve">The following </w:t>
      </w:r>
      <w:r w:rsidRPr="009C19EA">
        <w:rPr>
          <w:iCs/>
          <w:szCs w:val="20"/>
          <w:lang w:eastAsia="x-none"/>
        </w:rPr>
        <w:t xml:space="preserve">reliability </w:t>
      </w:r>
      <w:r w:rsidRPr="009C19EA">
        <w:rPr>
          <w:iCs/>
          <w:szCs w:val="20"/>
          <w:lang w:val="x-none" w:eastAsia="x-none"/>
        </w:rPr>
        <w:t>performance criteria (summarized in Table 1</w:t>
      </w:r>
      <w:r w:rsidRPr="009C19EA">
        <w:rPr>
          <w:iCs/>
          <w:szCs w:val="20"/>
          <w:lang w:eastAsia="x-none"/>
        </w:rPr>
        <w:t>:</w:t>
      </w:r>
      <w:r w:rsidRPr="009C19EA">
        <w:rPr>
          <w:iCs/>
          <w:szCs w:val="20"/>
          <w:lang w:val="x-none" w:eastAsia="x-none"/>
        </w:rPr>
        <w:t xml:space="preserve"> ERCOT-specific Reliability Performance Criteria, below) shall be applicable to planning analyses in the ERCOT Region: </w:t>
      </w:r>
    </w:p>
    <w:p w14:paraId="4F7E4D27" w14:textId="77777777" w:rsidR="009C19EA" w:rsidRPr="009C19EA" w:rsidRDefault="009C19EA" w:rsidP="009C19EA">
      <w:pPr>
        <w:spacing w:after="240"/>
        <w:ind w:left="1440" w:hanging="720"/>
        <w:rPr>
          <w:szCs w:val="20"/>
          <w:lang w:val="x-none" w:eastAsia="x-none"/>
        </w:rPr>
      </w:pPr>
      <w:r w:rsidRPr="009C19EA">
        <w:rPr>
          <w:szCs w:val="20"/>
          <w:lang w:val="x-none" w:eastAsia="x-none"/>
        </w:rPr>
        <w:lastRenderedPageBreak/>
        <w:t>(a)</w:t>
      </w:r>
      <w:r w:rsidRPr="009C19EA">
        <w:rPr>
          <w:szCs w:val="20"/>
          <w:lang w:val="x-none" w:eastAsia="x-none"/>
        </w:rPr>
        <w:tab/>
        <w:t>With all Facilities in their normal state, following a common tower outage</w:t>
      </w:r>
      <w:r w:rsidRPr="009C19EA">
        <w:rPr>
          <w:szCs w:val="20"/>
          <w:lang w:eastAsia="x-none"/>
        </w:rPr>
        <w:t xml:space="preserve"> with or without a single line-to-ground fault</w:t>
      </w:r>
      <w:r w:rsidRPr="009C19EA">
        <w:rPr>
          <w:szCs w:val="20"/>
          <w:lang w:val="x-none" w:eastAsia="x-none"/>
        </w:rPr>
        <w:t>, all Facilities shall be within their applicable Ratings, the ERCOT System shall remain stable with no cascading or uncontrolled Islanding, and there shall be no non-consequential Load loss</w:t>
      </w:r>
      <w:r w:rsidRPr="009C19EA">
        <w:rPr>
          <w:szCs w:val="20"/>
          <w:lang w:eastAsia="x-none"/>
        </w:rPr>
        <w:t>;</w:t>
      </w:r>
    </w:p>
    <w:p w14:paraId="3B62A876" w14:textId="77777777" w:rsidR="009C19EA" w:rsidRPr="009C19EA" w:rsidRDefault="009C19EA" w:rsidP="009C19EA">
      <w:pPr>
        <w:spacing w:after="240"/>
        <w:ind w:left="1440" w:hanging="720"/>
        <w:rPr>
          <w:szCs w:val="20"/>
          <w:lang w:eastAsia="x-none"/>
        </w:rPr>
      </w:pPr>
      <w:r w:rsidRPr="009C19EA">
        <w:rPr>
          <w:szCs w:val="20"/>
          <w:lang w:eastAsia="x-none"/>
        </w:rPr>
        <w:t>(b)</w:t>
      </w:r>
      <w:r w:rsidRPr="009C19EA">
        <w:rPr>
          <w:szCs w:val="20"/>
          <w:lang w:eastAsia="x-none"/>
        </w:rPr>
        <w:tab/>
      </w:r>
      <w:r w:rsidRPr="009C19EA">
        <w:rPr>
          <w:szCs w:val="20"/>
          <w:lang w:val="x-none" w:eastAsia="x-none"/>
        </w:rPr>
        <w:t xml:space="preserve">With all Facilities in their normal state, following an outage of a </w:t>
      </w:r>
      <w:r w:rsidRPr="009C19EA">
        <w:rPr>
          <w:szCs w:val="20"/>
          <w:lang w:eastAsia="x-none"/>
        </w:rPr>
        <w:t>D</w:t>
      </w:r>
      <w:r w:rsidRPr="009C19EA">
        <w:rPr>
          <w:szCs w:val="20"/>
          <w:lang w:val="x-none" w:eastAsia="x-none"/>
        </w:rPr>
        <w:t>C Tie Resource or DC Tie Load with or without a single line-to-ground fault, all Facilities shall be within their applicable Ratings, the ERCOT System shall remain stable with no cascading or uncontrolled Islanding, and there shall be no non-consequential Load loss</w:t>
      </w:r>
      <w:r w:rsidRPr="009C19EA">
        <w:rPr>
          <w:szCs w:val="20"/>
          <w:lang w:eastAsia="x-none"/>
        </w:rPr>
        <w:t>;</w:t>
      </w:r>
    </w:p>
    <w:p w14:paraId="52E581CB" w14:textId="77777777" w:rsidR="009C19EA" w:rsidRPr="009C19EA" w:rsidRDefault="009C19EA" w:rsidP="009C19EA">
      <w:pPr>
        <w:spacing w:after="240"/>
        <w:ind w:left="1440" w:hanging="720"/>
        <w:rPr>
          <w:szCs w:val="20"/>
          <w:lang w:eastAsia="x-none"/>
        </w:rPr>
      </w:pPr>
      <w:r w:rsidRPr="009C19EA">
        <w:rPr>
          <w:szCs w:val="20"/>
          <w:lang w:val="x-none" w:eastAsia="x-none"/>
        </w:rPr>
        <w:t>(</w:t>
      </w:r>
      <w:r w:rsidRPr="009C19EA">
        <w:rPr>
          <w:szCs w:val="20"/>
          <w:lang w:eastAsia="x-none"/>
        </w:rPr>
        <w:t>c</w:t>
      </w:r>
      <w:r w:rsidRPr="009C19EA">
        <w:rPr>
          <w:szCs w:val="20"/>
          <w:lang w:val="x-none" w:eastAsia="x-none"/>
        </w:rPr>
        <w:t>)</w:t>
      </w:r>
      <w:r w:rsidRPr="009C19EA">
        <w:rPr>
          <w:szCs w:val="20"/>
          <w:lang w:val="x-none" w:eastAsia="x-none"/>
        </w:rPr>
        <w:tab/>
        <w:t>With any single generating unit unavailable, followed by Manual System Adjustments, followed by a common tower outage</w:t>
      </w:r>
      <w:r w:rsidRPr="009C19EA">
        <w:rPr>
          <w:szCs w:val="20"/>
          <w:lang w:eastAsia="x-none"/>
        </w:rPr>
        <w:t xml:space="preserve"> or outage of a DC Tie Resource or DC Tie Load with or without a single line-to-ground fault</w:t>
      </w:r>
      <w:r w:rsidRPr="009C19EA">
        <w:rPr>
          <w:szCs w:val="20"/>
          <w:lang w:val="x-none" w:eastAsia="x-none"/>
        </w:rPr>
        <w:t>, all Facilities shall be within their applicable Ratings, the ERCOT System shall remain stable with no cascading or uncontrolled Islanding, and there shall be no non-consequential Load loss</w:t>
      </w:r>
      <w:r w:rsidRPr="009C19EA">
        <w:rPr>
          <w:szCs w:val="20"/>
          <w:lang w:eastAsia="x-none"/>
        </w:rPr>
        <w:t>;</w:t>
      </w:r>
    </w:p>
    <w:p w14:paraId="49B13B29" w14:textId="5ED10C48" w:rsidR="009C19EA" w:rsidRPr="009C19EA" w:rsidRDefault="009C19EA" w:rsidP="009C19EA">
      <w:pPr>
        <w:spacing w:after="240"/>
        <w:ind w:left="1440" w:hanging="720"/>
        <w:rPr>
          <w:szCs w:val="20"/>
          <w:lang w:eastAsia="x-none"/>
        </w:rPr>
      </w:pPr>
      <w:r w:rsidRPr="009C19EA">
        <w:rPr>
          <w:szCs w:val="20"/>
          <w:lang w:eastAsia="x-none"/>
        </w:rPr>
        <w:t>(d)</w:t>
      </w:r>
      <w:r w:rsidRPr="009C19EA">
        <w:rPr>
          <w:szCs w:val="20"/>
          <w:lang w:eastAsia="x-none"/>
        </w:rPr>
        <w:tab/>
      </w:r>
      <w:r w:rsidRPr="009C19EA">
        <w:rPr>
          <w:szCs w:val="20"/>
          <w:lang w:val="x-none" w:eastAsia="x-none"/>
        </w:rPr>
        <w:t>With any single transformer</w:t>
      </w:r>
      <w:r w:rsidRPr="009C19EA">
        <w:rPr>
          <w:szCs w:val="20"/>
          <w:lang w:eastAsia="x-none"/>
        </w:rPr>
        <w:t xml:space="preserve">, with the high voltage winding operated at 300 kV or above and low voltage winding operated at 100 kV or above </w:t>
      </w:r>
      <w:r w:rsidRPr="009C19EA">
        <w:rPr>
          <w:szCs w:val="20"/>
          <w:lang w:val="x-none" w:eastAsia="x-none"/>
        </w:rPr>
        <w:t>unavailable, followed by Manual System Adjustments, followed by a common tower outage, or the contingency loss of a single generating unit, transmission circuit, transformer, shunt device, FACTS device</w:t>
      </w:r>
      <w:r w:rsidRPr="009C19EA">
        <w:rPr>
          <w:szCs w:val="20"/>
          <w:lang w:eastAsia="x-none"/>
        </w:rPr>
        <w:t>, or DC Tie Resource or DC Tie Load with or without a single line-to-ground fault</w:t>
      </w:r>
      <w:r w:rsidRPr="009C19EA">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9C19EA">
        <w:rPr>
          <w:szCs w:val="20"/>
          <w:lang w:eastAsia="x-none"/>
        </w:rPr>
        <w:t>;</w:t>
      </w:r>
      <w:del w:id="3" w:author="ERCOT" w:date="2024-11-11T16:20:00Z">
        <w:r w:rsidRPr="009C19EA" w:rsidDel="00161E3D">
          <w:rPr>
            <w:szCs w:val="20"/>
            <w:lang w:eastAsia="x-none"/>
          </w:rPr>
          <w:delText xml:space="preserve"> and</w:delText>
        </w:r>
      </w:del>
      <w:ins w:id="4" w:author="LCRA 022125" w:date="2025-02-21T12:06:00Z">
        <w:r>
          <w:rPr>
            <w:szCs w:val="20"/>
            <w:lang w:eastAsia="x-none"/>
          </w:rPr>
          <w:t xml:space="preserve"> and</w:t>
        </w:r>
      </w:ins>
    </w:p>
    <w:p w14:paraId="2F377BBF" w14:textId="0C375565" w:rsidR="009C19EA" w:rsidRPr="009C19EA" w:rsidRDefault="009C19EA" w:rsidP="009C19EA">
      <w:pPr>
        <w:spacing w:after="240"/>
        <w:ind w:left="1440" w:hanging="720"/>
        <w:rPr>
          <w:szCs w:val="20"/>
          <w:lang w:val="x-none" w:eastAsia="x-none"/>
        </w:rPr>
      </w:pPr>
      <w:r w:rsidRPr="009C19EA">
        <w:rPr>
          <w:szCs w:val="20"/>
          <w:lang w:eastAsia="x-none"/>
        </w:rPr>
        <w:t>(e)</w:t>
      </w:r>
      <w:r w:rsidRPr="009C19EA">
        <w:rPr>
          <w:szCs w:val="20"/>
          <w:lang w:eastAsia="x-none"/>
        </w:rPr>
        <w:tab/>
      </w:r>
      <w:r w:rsidRPr="009C19EA">
        <w:rPr>
          <w:szCs w:val="20"/>
          <w:lang w:val="x-none" w:eastAsia="x-none"/>
        </w:rPr>
        <w:t>With any single DC Tie Resource or DC Tie Load unavailable, followed by Manual System Adjustments, followed by a common tower outage, 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ins w:id="5" w:author="ERCOT" w:date="2024-11-11T16:20:00Z">
        <w:del w:id="6" w:author="LCRA 022125" w:date="2025-02-21T12:06:00Z">
          <w:r w:rsidRPr="009C19EA" w:rsidDel="009C19EA">
            <w:rPr>
              <w:szCs w:val="20"/>
              <w:lang w:val="x-none" w:eastAsia="x-none"/>
            </w:rPr>
            <w:delText>; and</w:delText>
          </w:r>
        </w:del>
      </w:ins>
      <w:del w:id="7" w:author="ERCOT" w:date="2024-11-11T16:20:00Z">
        <w:r w:rsidRPr="009C19EA" w:rsidDel="00161E3D">
          <w:rPr>
            <w:szCs w:val="20"/>
            <w:lang w:val="x-none" w:eastAsia="x-none"/>
          </w:rPr>
          <w:delText>.</w:delText>
        </w:r>
      </w:del>
      <w:ins w:id="8" w:author="LCRA 022125" w:date="2025-02-21T12:06:00Z">
        <w:r>
          <w:rPr>
            <w:szCs w:val="20"/>
            <w:lang w:val="x-none" w:eastAsia="x-none"/>
          </w:rPr>
          <w:t>.</w:t>
        </w:r>
      </w:ins>
    </w:p>
    <w:p w14:paraId="7E931EC8" w14:textId="4603C088" w:rsidR="009C19EA" w:rsidRPr="009C19EA" w:rsidRDefault="009C19EA" w:rsidP="009C19EA">
      <w:pPr>
        <w:spacing w:after="240"/>
        <w:ind w:left="1440" w:hanging="720"/>
        <w:rPr>
          <w:szCs w:val="20"/>
        </w:rPr>
      </w:pPr>
      <w:ins w:id="9" w:author="ERCOT" w:date="2024-07-26T10:36:00Z">
        <w:del w:id="10" w:author="LCRA 022125" w:date="2025-02-21T12:06:00Z">
          <w:r w:rsidRPr="009C19EA" w:rsidDel="009C19EA">
            <w:rPr>
              <w:szCs w:val="20"/>
            </w:rPr>
            <w:delText>(f)</w:delText>
          </w:r>
          <w:r w:rsidRPr="009C19EA" w:rsidDel="009C19EA">
            <w:rPr>
              <w:szCs w:val="20"/>
            </w:rPr>
            <w:tab/>
            <w:delText xml:space="preserve">For any contingency event described in this Section 4.1.1.2 and for all </w:delText>
          </w:r>
        </w:del>
      </w:ins>
      <w:ins w:id="11" w:author="ERCOT" w:date="2024-07-26T10:39:00Z">
        <w:del w:id="12" w:author="LCRA 022125" w:date="2025-02-21T12:06:00Z">
          <w:r w:rsidRPr="009C19EA" w:rsidDel="009C19EA">
            <w:rPr>
              <w:szCs w:val="20"/>
            </w:rPr>
            <w:delText xml:space="preserve">category </w:delText>
          </w:r>
        </w:del>
      </w:ins>
      <w:ins w:id="13" w:author="ERCOT" w:date="2024-07-26T10:36:00Z">
        <w:del w:id="14" w:author="LCRA 022125" w:date="2025-02-21T12:06:00Z">
          <w:r w:rsidRPr="009C19EA" w:rsidDel="009C19EA">
            <w:rPr>
              <w:szCs w:val="20"/>
            </w:rPr>
            <w:delText xml:space="preserve">P1, P2, P3, P4, P5, P6, or P7 events described in the NERC </w:delText>
          </w:r>
        </w:del>
      </w:ins>
      <w:ins w:id="15" w:author="ERCOT" w:date="2024-07-26T10:40:00Z">
        <w:del w:id="16" w:author="LCRA 022125" w:date="2025-02-21T12:06:00Z">
          <w:r w:rsidRPr="009C19EA" w:rsidDel="009C19EA">
            <w:rPr>
              <w:szCs w:val="20"/>
            </w:rPr>
            <w:delText>Reliability Standard addressing T</w:delText>
          </w:r>
        </w:del>
      </w:ins>
      <w:ins w:id="17" w:author="ERCOT" w:date="2024-07-26T10:36:00Z">
        <w:del w:id="18" w:author="LCRA 022125" w:date="2025-02-21T12:06:00Z">
          <w:r w:rsidRPr="009C19EA" w:rsidDel="009C19EA">
            <w:rPr>
              <w:szCs w:val="20"/>
            </w:rPr>
            <w:delText xml:space="preserve">ransmission </w:delText>
          </w:r>
        </w:del>
      </w:ins>
      <w:ins w:id="19" w:author="ERCOT" w:date="2024-07-26T10:40:00Z">
        <w:del w:id="20" w:author="LCRA 022125" w:date="2025-02-21T12:06:00Z">
          <w:r w:rsidRPr="009C19EA" w:rsidDel="009C19EA">
            <w:rPr>
              <w:szCs w:val="20"/>
            </w:rPr>
            <w:delText>P</w:delText>
          </w:r>
        </w:del>
      </w:ins>
      <w:ins w:id="21" w:author="ERCOT" w:date="2024-07-26T10:36:00Z">
        <w:del w:id="22" w:author="LCRA 022125" w:date="2025-02-21T12:06:00Z">
          <w:r w:rsidRPr="009C19EA" w:rsidDel="009C19EA">
            <w:rPr>
              <w:szCs w:val="20"/>
            </w:rPr>
            <w:delText xml:space="preserve">lanning </w:delText>
          </w:r>
        </w:del>
      </w:ins>
      <w:ins w:id="23" w:author="ERCOT" w:date="2024-07-26T10:40:00Z">
        <w:del w:id="24" w:author="LCRA 022125" w:date="2025-02-21T12:06:00Z">
          <w:r w:rsidRPr="009C19EA" w:rsidDel="009C19EA">
            <w:rPr>
              <w:szCs w:val="20"/>
            </w:rPr>
            <w:delText>Performance Requirements</w:delText>
          </w:r>
        </w:del>
      </w:ins>
      <w:ins w:id="25" w:author="ERCOT" w:date="2024-07-26T10:36:00Z">
        <w:del w:id="26" w:author="LCRA 022125" w:date="2025-02-21T12:06:00Z">
          <w:r w:rsidRPr="009C19EA" w:rsidDel="009C19EA">
            <w:rPr>
              <w:szCs w:val="20"/>
            </w:rPr>
            <w:delText>, the total Load loss shall be less than 1,000 MW.  Calculation of total Load loss shall include both consequential Load loss and all Load reducing consumption or disconnecting from the ERCOT System as a consequence of the resulting voltage excursion.</w:delText>
          </w:r>
        </w:del>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9C19EA" w:rsidRPr="009C19EA" w14:paraId="7A804660" w14:textId="77777777" w:rsidTr="00330AAF">
        <w:trPr>
          <w:cantSplit/>
          <w:trHeight w:val="1070"/>
          <w:tblHeader/>
        </w:trPr>
        <w:tc>
          <w:tcPr>
            <w:tcW w:w="2700" w:type="dxa"/>
            <w:gridSpan w:val="2"/>
            <w:shd w:val="clear" w:color="auto" w:fill="BFBFBF"/>
            <w:vAlign w:val="center"/>
          </w:tcPr>
          <w:p w14:paraId="6D10DB09" w14:textId="77777777" w:rsidR="009C19EA" w:rsidRPr="009C19EA" w:rsidRDefault="009C19EA" w:rsidP="009C19EA">
            <w:pPr>
              <w:spacing w:after="120"/>
              <w:jc w:val="center"/>
              <w:rPr>
                <w:b/>
                <w:iCs/>
              </w:rPr>
            </w:pPr>
            <w:r w:rsidRPr="009C19EA">
              <w:rPr>
                <w:b/>
                <w:iCs/>
              </w:rPr>
              <w:lastRenderedPageBreak/>
              <w:t>Initial Condition</w:t>
            </w:r>
          </w:p>
        </w:tc>
        <w:tc>
          <w:tcPr>
            <w:tcW w:w="2970" w:type="dxa"/>
            <w:shd w:val="clear" w:color="auto" w:fill="BFBFBF"/>
            <w:vAlign w:val="center"/>
          </w:tcPr>
          <w:p w14:paraId="3AAFD631" w14:textId="77777777" w:rsidR="009C19EA" w:rsidRPr="009C19EA" w:rsidRDefault="009C19EA" w:rsidP="009C19EA">
            <w:pPr>
              <w:jc w:val="center"/>
              <w:rPr>
                <w:b/>
                <w:iCs/>
              </w:rPr>
            </w:pPr>
            <w:r w:rsidRPr="009C19EA">
              <w:rPr>
                <w:b/>
                <w:iCs/>
              </w:rPr>
              <w:t>Event</w:t>
            </w:r>
          </w:p>
        </w:tc>
        <w:tc>
          <w:tcPr>
            <w:tcW w:w="2250" w:type="dxa"/>
            <w:shd w:val="clear" w:color="auto" w:fill="BFBFBF"/>
          </w:tcPr>
          <w:p w14:paraId="06B8DB43" w14:textId="77777777" w:rsidR="009C19EA" w:rsidRPr="009C19EA" w:rsidRDefault="009C19EA" w:rsidP="009C19EA">
            <w:pPr>
              <w:jc w:val="center"/>
              <w:rPr>
                <w:b/>
                <w:iCs/>
              </w:rPr>
            </w:pPr>
            <w:r w:rsidRPr="009C19EA">
              <w:rPr>
                <w:b/>
                <w:iCs/>
              </w:rPr>
              <w:t>Facilities within Applicable Ratings and System Stable with No Cascading or Uncontrolled Outages</w:t>
            </w:r>
          </w:p>
        </w:tc>
        <w:tc>
          <w:tcPr>
            <w:tcW w:w="1710" w:type="dxa"/>
            <w:shd w:val="clear" w:color="auto" w:fill="BFBFBF"/>
            <w:vAlign w:val="center"/>
          </w:tcPr>
          <w:p w14:paraId="7CC05B6C" w14:textId="77777777" w:rsidR="009C19EA" w:rsidRPr="009C19EA" w:rsidRDefault="009C19EA" w:rsidP="009C19EA">
            <w:pPr>
              <w:jc w:val="center"/>
              <w:rPr>
                <w:b/>
                <w:iCs/>
              </w:rPr>
            </w:pPr>
            <w:r w:rsidRPr="009C19EA">
              <w:rPr>
                <w:b/>
                <w:iCs/>
              </w:rPr>
              <w:t>Non-consequential Load Loss Allowed</w:t>
            </w:r>
          </w:p>
        </w:tc>
      </w:tr>
      <w:tr w:rsidR="009C19EA" w:rsidRPr="009C19EA" w14:paraId="4AE5ABC7" w14:textId="77777777" w:rsidTr="00330AAF">
        <w:trPr>
          <w:cantSplit/>
          <w:trHeight w:val="476"/>
        </w:trPr>
        <w:tc>
          <w:tcPr>
            <w:tcW w:w="330" w:type="dxa"/>
          </w:tcPr>
          <w:p w14:paraId="2618D2BA" w14:textId="77777777" w:rsidR="009C19EA" w:rsidRPr="009C19EA" w:rsidRDefault="009C19EA" w:rsidP="009C19EA">
            <w:pPr>
              <w:spacing w:after="60"/>
              <w:rPr>
                <w:iCs/>
              </w:rPr>
            </w:pPr>
            <w:r w:rsidRPr="009C19EA">
              <w:rPr>
                <w:iCs/>
              </w:rPr>
              <w:t>1</w:t>
            </w:r>
          </w:p>
        </w:tc>
        <w:tc>
          <w:tcPr>
            <w:tcW w:w="2370" w:type="dxa"/>
            <w:shd w:val="clear" w:color="auto" w:fill="auto"/>
          </w:tcPr>
          <w:p w14:paraId="2158FB2B" w14:textId="77777777" w:rsidR="009C19EA" w:rsidRPr="009C19EA" w:rsidRDefault="009C19EA" w:rsidP="009C19EA">
            <w:pPr>
              <w:spacing w:after="60"/>
              <w:rPr>
                <w:iCs/>
              </w:rPr>
            </w:pPr>
            <w:r w:rsidRPr="009C19EA">
              <w:rPr>
                <w:iCs/>
              </w:rPr>
              <w:t>Normal System</w:t>
            </w:r>
          </w:p>
        </w:tc>
        <w:tc>
          <w:tcPr>
            <w:tcW w:w="2970" w:type="dxa"/>
            <w:shd w:val="clear" w:color="auto" w:fill="auto"/>
          </w:tcPr>
          <w:p w14:paraId="6DA8730A" w14:textId="77777777" w:rsidR="009C19EA" w:rsidRPr="009C19EA" w:rsidRDefault="009C19EA" w:rsidP="009C19EA">
            <w:pPr>
              <w:spacing w:after="60"/>
              <w:rPr>
                <w:iCs/>
              </w:rPr>
            </w:pPr>
            <w:r w:rsidRPr="009C19EA">
              <w:rPr>
                <w:iCs/>
              </w:rPr>
              <w:t>Common tower outage, DC Tie Resource outage, or DC Tie Load outage</w:t>
            </w:r>
          </w:p>
        </w:tc>
        <w:tc>
          <w:tcPr>
            <w:tcW w:w="2250" w:type="dxa"/>
            <w:shd w:val="clear" w:color="auto" w:fill="auto"/>
          </w:tcPr>
          <w:p w14:paraId="72523F57" w14:textId="77777777" w:rsidR="009C19EA" w:rsidRPr="009C19EA" w:rsidRDefault="009C19EA" w:rsidP="009C19EA">
            <w:pPr>
              <w:spacing w:after="60"/>
              <w:rPr>
                <w:iCs/>
              </w:rPr>
            </w:pPr>
            <w:r w:rsidRPr="009C19EA">
              <w:rPr>
                <w:iCs/>
              </w:rPr>
              <w:t>Yes</w:t>
            </w:r>
          </w:p>
        </w:tc>
        <w:tc>
          <w:tcPr>
            <w:tcW w:w="1710" w:type="dxa"/>
            <w:shd w:val="clear" w:color="auto" w:fill="auto"/>
          </w:tcPr>
          <w:p w14:paraId="5854DE6C" w14:textId="77777777" w:rsidR="009C19EA" w:rsidRPr="009C19EA" w:rsidRDefault="009C19EA" w:rsidP="009C19EA">
            <w:pPr>
              <w:spacing w:after="60"/>
              <w:rPr>
                <w:iCs/>
              </w:rPr>
            </w:pPr>
            <w:r w:rsidRPr="009C19EA">
              <w:rPr>
                <w:iCs/>
              </w:rPr>
              <w:t>No</w:t>
            </w:r>
          </w:p>
        </w:tc>
      </w:tr>
      <w:tr w:rsidR="009C19EA" w:rsidRPr="009C19EA" w14:paraId="0BCE8A4F" w14:textId="77777777" w:rsidTr="00330AAF">
        <w:trPr>
          <w:cantSplit/>
        </w:trPr>
        <w:tc>
          <w:tcPr>
            <w:tcW w:w="330" w:type="dxa"/>
          </w:tcPr>
          <w:p w14:paraId="67FBC343" w14:textId="77777777" w:rsidR="009C19EA" w:rsidRPr="009C19EA" w:rsidRDefault="009C19EA" w:rsidP="009C19EA">
            <w:pPr>
              <w:spacing w:after="60"/>
              <w:rPr>
                <w:iCs/>
              </w:rPr>
            </w:pPr>
            <w:r w:rsidRPr="009C19EA">
              <w:rPr>
                <w:iCs/>
              </w:rPr>
              <w:t>2</w:t>
            </w:r>
          </w:p>
        </w:tc>
        <w:tc>
          <w:tcPr>
            <w:tcW w:w="2370" w:type="dxa"/>
            <w:shd w:val="clear" w:color="auto" w:fill="auto"/>
          </w:tcPr>
          <w:p w14:paraId="407ED69A" w14:textId="77777777" w:rsidR="009C19EA" w:rsidRPr="009C19EA" w:rsidRDefault="009C19EA" w:rsidP="009C19EA">
            <w:pPr>
              <w:spacing w:after="60"/>
              <w:rPr>
                <w:iCs/>
              </w:rPr>
            </w:pPr>
            <w:r w:rsidRPr="009C19EA">
              <w:rPr>
                <w:iCs/>
              </w:rPr>
              <w:t>Unavailability of a generating unit, followed by Manual System Adjustments</w:t>
            </w:r>
          </w:p>
        </w:tc>
        <w:tc>
          <w:tcPr>
            <w:tcW w:w="2970" w:type="dxa"/>
            <w:shd w:val="clear" w:color="auto" w:fill="auto"/>
          </w:tcPr>
          <w:p w14:paraId="5CFBB60C" w14:textId="77777777" w:rsidR="009C19EA" w:rsidRPr="009C19EA" w:rsidRDefault="009C19EA" w:rsidP="009C19EA">
            <w:pPr>
              <w:spacing w:after="120"/>
            </w:pPr>
            <w:r w:rsidRPr="009C19EA">
              <w:t>Common tower outage, DC Tie Resource outage, or DC Tie Load outage</w:t>
            </w:r>
          </w:p>
        </w:tc>
        <w:tc>
          <w:tcPr>
            <w:tcW w:w="2250" w:type="dxa"/>
            <w:shd w:val="clear" w:color="auto" w:fill="auto"/>
          </w:tcPr>
          <w:p w14:paraId="3F83DDF9" w14:textId="77777777" w:rsidR="009C19EA" w:rsidRPr="009C19EA" w:rsidRDefault="009C19EA" w:rsidP="009C19EA">
            <w:pPr>
              <w:spacing w:after="60"/>
              <w:rPr>
                <w:iCs/>
              </w:rPr>
            </w:pPr>
            <w:r w:rsidRPr="009C19EA">
              <w:rPr>
                <w:iCs/>
              </w:rPr>
              <w:t>Yes</w:t>
            </w:r>
          </w:p>
        </w:tc>
        <w:tc>
          <w:tcPr>
            <w:tcW w:w="1710" w:type="dxa"/>
            <w:shd w:val="clear" w:color="auto" w:fill="auto"/>
          </w:tcPr>
          <w:p w14:paraId="40E77DB6" w14:textId="77777777" w:rsidR="009C19EA" w:rsidRPr="009C19EA" w:rsidRDefault="009C19EA" w:rsidP="009C19EA">
            <w:pPr>
              <w:spacing w:after="60"/>
              <w:rPr>
                <w:iCs/>
              </w:rPr>
            </w:pPr>
            <w:r w:rsidRPr="009C19EA">
              <w:rPr>
                <w:iCs/>
              </w:rPr>
              <w:t>No</w:t>
            </w:r>
          </w:p>
        </w:tc>
      </w:tr>
      <w:tr w:rsidR="009C19EA" w:rsidRPr="009C19EA" w14:paraId="2BF2C069" w14:textId="77777777" w:rsidTr="00330AAF">
        <w:trPr>
          <w:cantSplit/>
        </w:trPr>
        <w:tc>
          <w:tcPr>
            <w:tcW w:w="330" w:type="dxa"/>
          </w:tcPr>
          <w:p w14:paraId="0D9CAE5A" w14:textId="77777777" w:rsidR="009C19EA" w:rsidRPr="009C19EA" w:rsidRDefault="009C19EA" w:rsidP="009C19EA">
            <w:pPr>
              <w:spacing w:after="60"/>
              <w:rPr>
                <w:iCs/>
              </w:rPr>
            </w:pPr>
            <w:r w:rsidRPr="009C19EA">
              <w:rPr>
                <w:iCs/>
              </w:rPr>
              <w:t>3</w:t>
            </w:r>
          </w:p>
        </w:tc>
        <w:tc>
          <w:tcPr>
            <w:tcW w:w="2370" w:type="dxa"/>
            <w:shd w:val="clear" w:color="auto" w:fill="auto"/>
          </w:tcPr>
          <w:p w14:paraId="4ED96845" w14:textId="77777777" w:rsidR="009C19EA" w:rsidRPr="009C19EA" w:rsidRDefault="009C19EA" w:rsidP="009C19EA">
            <w:pPr>
              <w:spacing w:after="60"/>
              <w:rPr>
                <w:iCs/>
              </w:rPr>
            </w:pPr>
            <w:r w:rsidRPr="009C19EA">
              <w:rPr>
                <w:iCs/>
                <w:lang w:val="x-none" w:eastAsia="x-none"/>
              </w:rPr>
              <w:t xml:space="preserve">Unavailability </w:t>
            </w:r>
            <w:r w:rsidRPr="009C19EA">
              <w:rPr>
                <w:iCs/>
                <w:lang w:eastAsia="x-none"/>
              </w:rPr>
              <w:t xml:space="preserve">of a transformer with the high voltage winding operated at 300 kV or above and low voltage winding operated at 100 kV or above, </w:t>
            </w:r>
            <w:r w:rsidRPr="009C19EA">
              <w:rPr>
                <w:iCs/>
                <w:lang w:val="x-none" w:eastAsia="x-none"/>
              </w:rPr>
              <w:t>followed by Manual System Adjustments</w:t>
            </w:r>
          </w:p>
        </w:tc>
        <w:tc>
          <w:tcPr>
            <w:tcW w:w="2970" w:type="dxa"/>
            <w:shd w:val="clear" w:color="auto" w:fill="auto"/>
          </w:tcPr>
          <w:p w14:paraId="0581F40A" w14:textId="77777777" w:rsidR="009C19EA" w:rsidRPr="009C19EA" w:rsidRDefault="009C19EA" w:rsidP="009C19EA">
            <w:pPr>
              <w:spacing w:after="120"/>
            </w:pPr>
            <w:r w:rsidRPr="009C19EA">
              <w:t>Common tower outage; or</w:t>
            </w:r>
          </w:p>
          <w:p w14:paraId="657BD65B" w14:textId="77777777" w:rsidR="009C19EA" w:rsidRPr="009C19EA" w:rsidRDefault="009C19EA" w:rsidP="009C19EA">
            <w:pPr>
              <w:spacing w:after="120"/>
            </w:pPr>
            <w:r w:rsidRPr="009C19EA">
              <w:t>Contingency loss of one of the following:</w:t>
            </w:r>
          </w:p>
          <w:p w14:paraId="5ADB6023" w14:textId="77777777" w:rsidR="009C19EA" w:rsidRPr="009C19EA" w:rsidRDefault="009C19EA" w:rsidP="009C19EA">
            <w:pPr>
              <w:spacing w:after="120"/>
            </w:pPr>
            <w:r w:rsidRPr="009C19EA">
              <w:t>1.  Generating unit;</w:t>
            </w:r>
          </w:p>
          <w:p w14:paraId="2D03FAF4" w14:textId="77777777" w:rsidR="009C19EA" w:rsidRPr="009C19EA" w:rsidRDefault="009C19EA" w:rsidP="009C19EA">
            <w:pPr>
              <w:spacing w:after="120"/>
            </w:pPr>
            <w:r w:rsidRPr="009C19EA">
              <w:t>2.  Transmission circuit;</w:t>
            </w:r>
          </w:p>
          <w:p w14:paraId="0CBF2D1F" w14:textId="77777777" w:rsidR="009C19EA" w:rsidRPr="009C19EA" w:rsidRDefault="009C19EA" w:rsidP="009C19EA">
            <w:pPr>
              <w:spacing w:after="120"/>
            </w:pPr>
            <w:r w:rsidRPr="009C19EA">
              <w:t>3.  Transformer;</w:t>
            </w:r>
          </w:p>
          <w:p w14:paraId="1D32C6DF" w14:textId="77777777" w:rsidR="009C19EA" w:rsidRPr="009C19EA" w:rsidRDefault="009C19EA" w:rsidP="009C19EA">
            <w:pPr>
              <w:spacing w:after="120"/>
            </w:pPr>
            <w:r w:rsidRPr="009C19EA">
              <w:t xml:space="preserve">4.  Shunt device; </w:t>
            </w:r>
          </w:p>
          <w:p w14:paraId="40040CDD" w14:textId="77777777" w:rsidR="009C19EA" w:rsidRPr="009C19EA" w:rsidRDefault="009C19EA" w:rsidP="009C19EA">
            <w:pPr>
              <w:spacing w:after="120"/>
            </w:pPr>
            <w:r w:rsidRPr="009C19EA">
              <w:t>5.  FACTS device; or</w:t>
            </w:r>
          </w:p>
          <w:p w14:paraId="766E486F" w14:textId="77777777" w:rsidR="009C19EA" w:rsidRPr="009C19EA" w:rsidRDefault="009C19EA" w:rsidP="009C19EA">
            <w:pPr>
              <w:spacing w:after="120"/>
            </w:pPr>
            <w:r w:rsidRPr="009C19EA">
              <w:t>6.  DC Tie Resource or DC Tie Load</w:t>
            </w:r>
          </w:p>
        </w:tc>
        <w:tc>
          <w:tcPr>
            <w:tcW w:w="2250" w:type="dxa"/>
            <w:shd w:val="clear" w:color="auto" w:fill="auto"/>
          </w:tcPr>
          <w:p w14:paraId="7FDDB578" w14:textId="77777777" w:rsidR="009C19EA" w:rsidRPr="009C19EA" w:rsidRDefault="009C19EA" w:rsidP="009C19EA">
            <w:pPr>
              <w:spacing w:after="60"/>
              <w:rPr>
                <w:iCs/>
              </w:rPr>
            </w:pPr>
            <w:r w:rsidRPr="009C19EA">
              <w:rPr>
                <w:iCs/>
                <w:lang w:val="x-none" w:eastAsia="x-none"/>
              </w:rPr>
              <w:t>Yes</w:t>
            </w:r>
          </w:p>
        </w:tc>
        <w:tc>
          <w:tcPr>
            <w:tcW w:w="1710" w:type="dxa"/>
            <w:shd w:val="clear" w:color="auto" w:fill="auto"/>
          </w:tcPr>
          <w:p w14:paraId="7787B334" w14:textId="77777777" w:rsidR="009C19EA" w:rsidRPr="009C19EA" w:rsidRDefault="009C19EA" w:rsidP="009C19EA">
            <w:pPr>
              <w:spacing w:after="60"/>
              <w:rPr>
                <w:iCs/>
              </w:rPr>
            </w:pPr>
            <w:r w:rsidRPr="009C19EA">
              <w:rPr>
                <w:iCs/>
                <w:lang w:val="x-none" w:eastAsia="x-none"/>
              </w:rPr>
              <w:t>No</w:t>
            </w:r>
          </w:p>
        </w:tc>
      </w:tr>
      <w:tr w:rsidR="009C19EA" w:rsidRPr="009C19EA" w14:paraId="45A47D5F" w14:textId="77777777" w:rsidTr="00330AAF">
        <w:trPr>
          <w:cantSplit/>
        </w:trPr>
        <w:tc>
          <w:tcPr>
            <w:tcW w:w="330" w:type="dxa"/>
          </w:tcPr>
          <w:p w14:paraId="1ACC52FD" w14:textId="77777777" w:rsidR="009C19EA" w:rsidRPr="009C19EA" w:rsidRDefault="009C19EA" w:rsidP="009C19EA">
            <w:pPr>
              <w:spacing w:after="60"/>
              <w:rPr>
                <w:iCs/>
              </w:rPr>
            </w:pPr>
            <w:r w:rsidRPr="009C19EA">
              <w:rPr>
                <w:iCs/>
              </w:rPr>
              <w:t>4</w:t>
            </w:r>
          </w:p>
        </w:tc>
        <w:tc>
          <w:tcPr>
            <w:tcW w:w="2370" w:type="dxa"/>
            <w:shd w:val="clear" w:color="auto" w:fill="auto"/>
          </w:tcPr>
          <w:p w14:paraId="2B987B65" w14:textId="77777777" w:rsidR="009C19EA" w:rsidRPr="009C19EA" w:rsidRDefault="009C19EA" w:rsidP="009C19EA">
            <w:pPr>
              <w:spacing w:after="60"/>
              <w:rPr>
                <w:iCs/>
                <w:lang w:eastAsia="x-none"/>
              </w:rPr>
            </w:pPr>
            <w:r w:rsidRPr="009C19EA">
              <w:rPr>
                <w:iCs/>
                <w:lang w:eastAsia="x-none"/>
              </w:rPr>
              <w:t>Unavailability of a DC Tie Resource or DC Tie Load, followed by Manual System Adjustments</w:t>
            </w:r>
          </w:p>
        </w:tc>
        <w:tc>
          <w:tcPr>
            <w:tcW w:w="2970" w:type="dxa"/>
            <w:shd w:val="clear" w:color="auto" w:fill="auto"/>
          </w:tcPr>
          <w:p w14:paraId="13C2901C" w14:textId="77777777" w:rsidR="009C19EA" w:rsidRPr="009C19EA" w:rsidRDefault="009C19EA" w:rsidP="009C19EA">
            <w:pPr>
              <w:spacing w:after="120"/>
              <w:rPr>
                <w:lang w:val="x-none" w:eastAsia="x-none"/>
              </w:rPr>
            </w:pPr>
            <w:r w:rsidRPr="009C19EA">
              <w:rPr>
                <w:lang w:val="x-none" w:eastAsia="x-none"/>
              </w:rPr>
              <w:t>Common tower outage; or</w:t>
            </w:r>
          </w:p>
          <w:p w14:paraId="2A1F416A" w14:textId="77777777" w:rsidR="009C19EA" w:rsidRPr="009C19EA" w:rsidRDefault="009C19EA" w:rsidP="009C19EA">
            <w:pPr>
              <w:spacing w:after="120"/>
              <w:rPr>
                <w:lang w:val="x-none" w:eastAsia="x-none"/>
              </w:rPr>
            </w:pPr>
            <w:r w:rsidRPr="009C19EA">
              <w:rPr>
                <w:lang w:val="x-none" w:eastAsia="x-none"/>
              </w:rPr>
              <w:t>Contingency loss of one of the following:</w:t>
            </w:r>
          </w:p>
          <w:p w14:paraId="0C1D3EAD" w14:textId="77777777" w:rsidR="009C19EA" w:rsidRPr="009C19EA" w:rsidRDefault="009C19EA" w:rsidP="009C19EA">
            <w:pPr>
              <w:spacing w:after="120"/>
              <w:rPr>
                <w:lang w:val="x-none" w:eastAsia="x-none"/>
              </w:rPr>
            </w:pPr>
            <w:r w:rsidRPr="009C19EA">
              <w:rPr>
                <w:lang w:val="x-none" w:eastAsia="x-none"/>
              </w:rPr>
              <w:t>1.  Generating unit;</w:t>
            </w:r>
          </w:p>
          <w:p w14:paraId="58FA2B0B" w14:textId="77777777" w:rsidR="009C19EA" w:rsidRPr="009C19EA" w:rsidRDefault="009C19EA" w:rsidP="009C19EA">
            <w:pPr>
              <w:spacing w:after="120"/>
              <w:rPr>
                <w:lang w:val="x-none" w:eastAsia="x-none"/>
              </w:rPr>
            </w:pPr>
            <w:r w:rsidRPr="009C19EA">
              <w:rPr>
                <w:lang w:val="x-none" w:eastAsia="x-none"/>
              </w:rPr>
              <w:t>2.  Transmission circuit;</w:t>
            </w:r>
          </w:p>
          <w:p w14:paraId="105227AE" w14:textId="77777777" w:rsidR="009C19EA" w:rsidRPr="009C19EA" w:rsidRDefault="009C19EA" w:rsidP="009C19EA">
            <w:pPr>
              <w:spacing w:after="120"/>
              <w:rPr>
                <w:lang w:val="x-none" w:eastAsia="x-none"/>
              </w:rPr>
            </w:pPr>
            <w:r w:rsidRPr="009C19EA">
              <w:rPr>
                <w:lang w:val="x-none" w:eastAsia="x-none"/>
              </w:rPr>
              <w:t>3.  Transformer;</w:t>
            </w:r>
          </w:p>
          <w:p w14:paraId="3AC8FA27" w14:textId="77777777" w:rsidR="009C19EA" w:rsidRPr="009C19EA" w:rsidRDefault="009C19EA" w:rsidP="009C19EA">
            <w:pPr>
              <w:spacing w:after="120"/>
              <w:rPr>
                <w:lang w:val="x-none" w:eastAsia="x-none"/>
              </w:rPr>
            </w:pPr>
            <w:r w:rsidRPr="009C19EA">
              <w:rPr>
                <w:lang w:val="x-none" w:eastAsia="x-none"/>
              </w:rPr>
              <w:t xml:space="preserve">4.  Shunt device; </w:t>
            </w:r>
          </w:p>
          <w:p w14:paraId="4B318FFF" w14:textId="77777777" w:rsidR="009C19EA" w:rsidRPr="009C19EA" w:rsidRDefault="009C19EA" w:rsidP="009C19EA">
            <w:pPr>
              <w:spacing w:after="120"/>
              <w:rPr>
                <w:lang w:val="x-none" w:eastAsia="x-none"/>
              </w:rPr>
            </w:pPr>
            <w:r w:rsidRPr="009C19EA">
              <w:rPr>
                <w:lang w:val="x-none" w:eastAsia="x-none"/>
              </w:rPr>
              <w:t>5.  FACTS device; or</w:t>
            </w:r>
          </w:p>
          <w:p w14:paraId="476DFDB5" w14:textId="77777777" w:rsidR="009C19EA" w:rsidRPr="009C19EA" w:rsidRDefault="009C19EA" w:rsidP="009C19EA">
            <w:pPr>
              <w:spacing w:after="120"/>
            </w:pPr>
            <w:r w:rsidRPr="009C19EA">
              <w:rPr>
                <w:lang w:val="x-none" w:eastAsia="x-none"/>
              </w:rPr>
              <w:t>6.  DC Tie Resource or DC Tie Load</w:t>
            </w:r>
          </w:p>
        </w:tc>
        <w:tc>
          <w:tcPr>
            <w:tcW w:w="2250" w:type="dxa"/>
            <w:shd w:val="clear" w:color="auto" w:fill="auto"/>
          </w:tcPr>
          <w:p w14:paraId="61AADAF3" w14:textId="77777777" w:rsidR="009C19EA" w:rsidRPr="009C19EA" w:rsidRDefault="009C19EA" w:rsidP="009C19EA">
            <w:pPr>
              <w:spacing w:after="60"/>
              <w:rPr>
                <w:iCs/>
                <w:lang w:eastAsia="x-none"/>
              </w:rPr>
            </w:pPr>
            <w:r w:rsidRPr="009C19EA">
              <w:rPr>
                <w:iCs/>
                <w:lang w:eastAsia="x-none"/>
              </w:rPr>
              <w:t>Yes</w:t>
            </w:r>
          </w:p>
        </w:tc>
        <w:tc>
          <w:tcPr>
            <w:tcW w:w="1710" w:type="dxa"/>
            <w:shd w:val="clear" w:color="auto" w:fill="auto"/>
          </w:tcPr>
          <w:p w14:paraId="729E8014" w14:textId="77777777" w:rsidR="009C19EA" w:rsidRPr="009C19EA" w:rsidRDefault="009C19EA" w:rsidP="009C19EA">
            <w:pPr>
              <w:spacing w:after="60"/>
              <w:rPr>
                <w:iCs/>
                <w:lang w:eastAsia="x-none"/>
              </w:rPr>
            </w:pPr>
            <w:r w:rsidRPr="009C19EA">
              <w:rPr>
                <w:iCs/>
                <w:lang w:eastAsia="x-none"/>
              </w:rPr>
              <w:t>No</w:t>
            </w:r>
          </w:p>
        </w:tc>
      </w:tr>
    </w:tbl>
    <w:p w14:paraId="526A73F6" w14:textId="77777777" w:rsidR="009C19EA" w:rsidRPr="009C19EA" w:rsidRDefault="009C19EA" w:rsidP="009C19EA">
      <w:pPr>
        <w:spacing w:before="120" w:after="240"/>
        <w:ind w:left="720" w:hanging="720"/>
        <w:jc w:val="both"/>
        <w:rPr>
          <w:sz w:val="20"/>
          <w:szCs w:val="20"/>
          <w:lang w:val="x-none" w:eastAsia="x-none"/>
        </w:rPr>
      </w:pPr>
      <w:r w:rsidRPr="009C19EA">
        <w:rPr>
          <w:sz w:val="20"/>
          <w:szCs w:val="20"/>
          <w:lang w:val="x-none" w:eastAsia="x-none"/>
        </w:rPr>
        <w:t>Table 1: ERCOT-specific Reliability Performance Criteria</w:t>
      </w:r>
    </w:p>
    <w:p w14:paraId="58EF8506" w14:textId="77777777" w:rsidR="009C19EA" w:rsidRPr="009C19EA" w:rsidRDefault="009C19EA" w:rsidP="009C19EA">
      <w:pPr>
        <w:spacing w:after="240"/>
        <w:ind w:left="720" w:hanging="720"/>
        <w:rPr>
          <w:iCs/>
          <w:szCs w:val="20"/>
          <w:lang w:val="x-none" w:eastAsia="x-none"/>
        </w:rPr>
      </w:pPr>
      <w:r w:rsidRPr="009C19EA">
        <w:rPr>
          <w:iCs/>
          <w:szCs w:val="20"/>
          <w:lang w:val="x-none" w:eastAsia="x-none"/>
        </w:rPr>
        <w:t>(2)</w:t>
      </w:r>
      <w:r w:rsidRPr="009C19EA">
        <w:rPr>
          <w:iCs/>
          <w:szCs w:val="20"/>
          <w:lang w:val="x-none" w:eastAsia="x-none"/>
        </w:rPr>
        <w:tab/>
        <w:t xml:space="preserve">ERCOT and the TSPs shall endeavor to resolve any performance deficiencies as appropriate.  If a Transmission Facility improvement is required to meet the criteria in this Section 4.1.1.2, but the improvement cannot be implemented in time to resolve the </w:t>
      </w:r>
      <w:r w:rsidRPr="009C19EA">
        <w:rPr>
          <w:iCs/>
          <w:szCs w:val="20"/>
          <w:lang w:val="x-none" w:eastAsia="x-none"/>
        </w:rPr>
        <w:lastRenderedPageBreak/>
        <w:t>performance deficiency, an interim solution may be used to resolve the deficiency until the improvement has been implemented.</w:t>
      </w:r>
    </w:p>
    <w:p w14:paraId="77CF1D27" w14:textId="77777777" w:rsidR="009C19EA" w:rsidRPr="009C19EA" w:rsidRDefault="009C19EA" w:rsidP="009C19EA">
      <w:pPr>
        <w:spacing w:after="240"/>
        <w:ind w:left="1440" w:hanging="720"/>
      </w:pPr>
      <w:r w:rsidRPr="009C19EA">
        <w:t>(a)</w:t>
      </w:r>
      <w:r w:rsidRPr="009C19EA">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C19EA" w:rsidRPr="009C19EA" w14:paraId="4BEE398C" w14:textId="77777777" w:rsidTr="00330AAF">
        <w:tc>
          <w:tcPr>
            <w:tcW w:w="9445" w:type="dxa"/>
            <w:tcBorders>
              <w:top w:val="single" w:sz="4" w:space="0" w:color="auto"/>
              <w:left w:val="single" w:sz="4" w:space="0" w:color="auto"/>
              <w:bottom w:val="single" w:sz="4" w:space="0" w:color="auto"/>
              <w:right w:val="single" w:sz="4" w:space="0" w:color="auto"/>
            </w:tcBorders>
            <w:shd w:val="clear" w:color="auto" w:fill="D9D9D9"/>
          </w:tcPr>
          <w:p w14:paraId="5F9E6989" w14:textId="77777777" w:rsidR="009C19EA" w:rsidRPr="009C19EA" w:rsidRDefault="009C19EA" w:rsidP="009C19EA">
            <w:pPr>
              <w:spacing w:before="120" w:after="240"/>
              <w:rPr>
                <w:b/>
                <w:i/>
              </w:rPr>
            </w:pPr>
            <w:r w:rsidRPr="009C19EA">
              <w:rPr>
                <w:b/>
                <w:i/>
              </w:rPr>
              <w:t>[PGRR113:  Replace item (a) above with the following upon system implementation of NPRR1198:]</w:t>
            </w:r>
          </w:p>
          <w:p w14:paraId="5B439D16" w14:textId="77777777" w:rsidR="009C19EA" w:rsidRPr="009C19EA" w:rsidRDefault="009C19EA" w:rsidP="009C19EA">
            <w:pPr>
              <w:spacing w:after="240"/>
              <w:ind w:left="1440" w:hanging="720"/>
              <w:rPr>
                <w:b/>
                <w:i/>
              </w:rPr>
            </w:pPr>
            <w:r w:rsidRPr="009C19EA">
              <w:t>(a)</w:t>
            </w:r>
            <w:r w:rsidRPr="009C19EA">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628CFF8F" w14:textId="77777777" w:rsidR="00E9329C" w:rsidRPr="006D5A07" w:rsidRDefault="00E9329C" w:rsidP="00E9329C">
      <w:pPr>
        <w:pStyle w:val="H4"/>
        <w:rPr>
          <w:ins w:id="27" w:author="LCRA 022125" w:date="2025-02-21T12:51:00Z"/>
        </w:rPr>
      </w:pPr>
      <w:ins w:id="28" w:author="LCRA 022125" w:date="2025-02-21T12:51:00Z">
        <w:r w:rsidRPr="00975A8B">
          <w:t>4.1.1.</w:t>
        </w:r>
        <w:r>
          <w:t>9</w:t>
        </w:r>
        <w:r w:rsidRPr="00975A8B">
          <w:tab/>
        </w:r>
        <w:r>
          <w:t>Maximum Load Loss Criteria</w:t>
        </w:r>
      </w:ins>
    </w:p>
    <w:p w14:paraId="5635040A" w14:textId="77777777" w:rsidR="00E9329C" w:rsidRDefault="00E9329C" w:rsidP="00E9329C">
      <w:pPr>
        <w:pStyle w:val="BodyText"/>
        <w:ind w:left="720" w:hanging="720"/>
        <w:rPr>
          <w:ins w:id="29" w:author="LCRA 022125" w:date="2025-02-21T12:51:00Z"/>
          <w:iCs/>
          <w:szCs w:val="20"/>
          <w:lang w:val="x-none" w:eastAsia="x-none"/>
        </w:rPr>
      </w:pPr>
      <w:ins w:id="30" w:author="LCRA 022125" w:date="2025-02-21T12:51:00Z">
        <w:r>
          <w:rPr>
            <w:iCs/>
            <w:szCs w:val="20"/>
            <w:lang w:val="x-none" w:eastAsia="x-none"/>
          </w:rPr>
          <w:t>(1)</w:t>
        </w:r>
        <w:r>
          <w:rPr>
            <w:iCs/>
            <w:szCs w:val="20"/>
            <w:lang w:val="x-none" w:eastAsia="x-none"/>
          </w:rPr>
          <w:tab/>
          <w:t>For the purposes of this section, the total Load loss for a contingency event includes c</w:t>
        </w:r>
        <w:r w:rsidRPr="00C1029F">
          <w:rPr>
            <w:iCs/>
            <w:szCs w:val="20"/>
            <w:lang w:val="x-none" w:eastAsia="x-none"/>
          </w:rPr>
          <w:t>onsequential Load</w:t>
        </w:r>
        <w:r>
          <w:rPr>
            <w:iCs/>
            <w:szCs w:val="20"/>
            <w:lang w:val="x-none" w:eastAsia="x-none"/>
          </w:rPr>
          <w:t xml:space="preserve"> loss, t</w:t>
        </w:r>
        <w:r w:rsidRPr="00C1029F">
          <w:rPr>
            <w:iCs/>
            <w:szCs w:val="20"/>
            <w:lang w:val="x-none" w:eastAsia="x-none"/>
          </w:rPr>
          <w:t>he response of voltage sensitive Load</w:t>
        </w:r>
        <w:r>
          <w:rPr>
            <w:iCs/>
            <w:szCs w:val="20"/>
            <w:lang w:val="x-none" w:eastAsia="x-none"/>
          </w:rPr>
          <w:t xml:space="preserve">, and </w:t>
        </w:r>
        <w:r w:rsidRPr="00C1029F">
          <w:rPr>
            <w:iCs/>
            <w:szCs w:val="20"/>
            <w:lang w:val="x-none" w:eastAsia="x-none"/>
          </w:rPr>
          <w:t>Load that is</w:t>
        </w:r>
        <w:r>
          <w:rPr>
            <w:iCs/>
            <w:szCs w:val="20"/>
            <w:lang w:val="x-none" w:eastAsia="x-none"/>
          </w:rPr>
          <w:t xml:space="preserve"> </w:t>
        </w:r>
        <w:r w:rsidRPr="00C1029F">
          <w:rPr>
            <w:iCs/>
            <w:szCs w:val="20"/>
            <w:lang w:val="x-none" w:eastAsia="x-none"/>
          </w:rPr>
          <w:t xml:space="preserve">disconnected from the </w:t>
        </w:r>
        <w:r>
          <w:rPr>
            <w:iCs/>
            <w:szCs w:val="20"/>
            <w:lang w:val="x-none" w:eastAsia="x-none"/>
          </w:rPr>
          <w:t xml:space="preserve">ERCOT </w:t>
        </w:r>
        <w:r w:rsidRPr="00C1029F">
          <w:rPr>
            <w:iCs/>
            <w:szCs w:val="20"/>
            <w:lang w:val="x-none" w:eastAsia="x-none"/>
          </w:rPr>
          <w:t>System by end-user equipment</w:t>
        </w:r>
        <w:r>
          <w:rPr>
            <w:iCs/>
            <w:szCs w:val="20"/>
            <w:lang w:val="x-none" w:eastAsia="x-none"/>
          </w:rPr>
          <w:t>.</w:t>
        </w:r>
      </w:ins>
    </w:p>
    <w:p w14:paraId="4AE8CD79" w14:textId="77777777" w:rsidR="00E9329C" w:rsidRDefault="00E9329C" w:rsidP="00E9329C">
      <w:pPr>
        <w:pStyle w:val="BodyText"/>
        <w:ind w:left="720" w:hanging="720"/>
        <w:rPr>
          <w:ins w:id="31" w:author="LCRA 022125" w:date="2025-02-21T12:51:00Z"/>
          <w:iCs/>
          <w:szCs w:val="20"/>
          <w:lang w:val="x-none" w:eastAsia="x-none"/>
        </w:rPr>
      </w:pPr>
      <w:ins w:id="32" w:author="LCRA 022125" w:date="2025-02-21T12:51:00Z">
        <w:r>
          <w:rPr>
            <w:iCs/>
            <w:szCs w:val="20"/>
            <w:lang w:val="x-none" w:eastAsia="x-none"/>
          </w:rPr>
          <w:t>(2)</w:t>
        </w:r>
        <w:r>
          <w:rPr>
            <w:iCs/>
            <w:szCs w:val="20"/>
            <w:lang w:val="x-none" w:eastAsia="x-none"/>
          </w:rPr>
          <w:tab/>
          <w:t>For any operating condition in category P1, P2, P4, P5, or P7 of the NERC Reliability Standard addressing Transmission System Planning Performance Requirements, or following a common tower outage, the total Load loss shall be less than 1,000 MW.</w:t>
        </w:r>
      </w:ins>
    </w:p>
    <w:p w14:paraId="601F6CA1" w14:textId="77777777" w:rsidR="00E9329C" w:rsidRDefault="00E9329C" w:rsidP="00E9329C">
      <w:pPr>
        <w:pStyle w:val="BodyText"/>
        <w:ind w:left="720" w:hanging="720"/>
        <w:rPr>
          <w:ins w:id="33" w:author="LCRA 022125" w:date="2025-02-21T12:51:00Z"/>
          <w:iCs/>
          <w:szCs w:val="20"/>
          <w:lang w:val="x-none" w:eastAsia="x-none"/>
        </w:rPr>
      </w:pPr>
      <w:ins w:id="34" w:author="LCRA 022125" w:date="2025-02-21T12:51:00Z">
        <w:r>
          <w:rPr>
            <w:iCs/>
            <w:szCs w:val="20"/>
            <w:lang w:val="x-none" w:eastAsia="x-none"/>
          </w:rPr>
          <w:t>(3)</w:t>
        </w:r>
        <w:r>
          <w:rPr>
            <w:iCs/>
            <w:szCs w:val="20"/>
            <w:lang w:val="x-none" w:eastAsia="x-none"/>
          </w:rPr>
          <w:tab/>
          <w:t>W</w:t>
        </w:r>
        <w:r w:rsidRPr="00402060">
          <w:rPr>
            <w:iCs/>
            <w:szCs w:val="20"/>
            <w:lang w:val="x-none" w:eastAsia="x-none"/>
          </w:rPr>
          <w:t xml:space="preserve">ith any </w:t>
        </w:r>
        <w:r>
          <w:rPr>
            <w:iCs/>
            <w:szCs w:val="20"/>
            <w:lang w:val="x-none" w:eastAsia="x-none"/>
          </w:rPr>
          <w:t>of the following Facilities</w:t>
        </w:r>
        <w:r w:rsidRPr="00402060">
          <w:rPr>
            <w:iCs/>
            <w:szCs w:val="20"/>
            <w:lang w:val="x-none" w:eastAsia="x-none"/>
          </w:rPr>
          <w:t xml:space="preserve"> unavailable</w:t>
        </w:r>
        <w:r>
          <w:rPr>
            <w:iCs/>
            <w:szCs w:val="20"/>
            <w:lang w:val="x-none" w:eastAsia="x-none"/>
          </w:rPr>
          <w:t>,</w:t>
        </w:r>
        <w:r w:rsidRPr="00402060">
          <w:rPr>
            <w:iCs/>
            <w:szCs w:val="20"/>
            <w:lang w:val="x-none" w:eastAsia="x-none"/>
          </w:rPr>
          <w:t xml:space="preserve"> followed by Manual System Adjustments, followed by a common tower outage or the contingency loss of a transmission circuit, transformer, shunt device, or FACTS device, </w:t>
        </w:r>
        <w:r>
          <w:rPr>
            <w:iCs/>
            <w:szCs w:val="20"/>
            <w:lang w:val="x-none" w:eastAsia="x-none"/>
          </w:rPr>
          <w:t>the total Load loss shall be less than 1,000 MW:</w:t>
        </w:r>
      </w:ins>
    </w:p>
    <w:p w14:paraId="309735E1" w14:textId="77777777" w:rsidR="00E9329C" w:rsidRPr="00402060" w:rsidRDefault="00E9329C" w:rsidP="00E9329C">
      <w:pPr>
        <w:pStyle w:val="BodyText"/>
        <w:ind w:left="1440" w:hanging="720"/>
        <w:rPr>
          <w:ins w:id="35" w:author="LCRA 022125" w:date="2025-02-21T12:51:00Z"/>
          <w:iCs/>
          <w:szCs w:val="20"/>
          <w:lang w:val="x-none" w:eastAsia="x-none"/>
        </w:rPr>
      </w:pPr>
      <w:ins w:id="36" w:author="LCRA 022125" w:date="2025-02-21T12:51:00Z">
        <w:r>
          <w:rPr>
            <w:iCs/>
            <w:szCs w:val="20"/>
            <w:lang w:val="x-none" w:eastAsia="x-none"/>
          </w:rPr>
          <w:t>(a)</w:t>
        </w:r>
        <w:r>
          <w:rPr>
            <w:iCs/>
            <w:szCs w:val="20"/>
            <w:lang w:val="x-none" w:eastAsia="x-none"/>
          </w:rPr>
          <w:tab/>
        </w:r>
        <w:r w:rsidRPr="00F9409C">
          <w:rPr>
            <w:iCs/>
            <w:szCs w:val="20"/>
            <w:lang w:val="x-none" w:eastAsia="x-none"/>
          </w:rPr>
          <w:t>Any transmission circuit, transformer, shunt device, or FACTS device</w:t>
        </w:r>
        <w:r>
          <w:rPr>
            <w:iCs/>
            <w:szCs w:val="20"/>
            <w:lang w:val="x-none" w:eastAsia="x-none"/>
          </w:rPr>
          <w:t>;</w:t>
        </w:r>
      </w:ins>
    </w:p>
    <w:p w14:paraId="33FAC6F7" w14:textId="77777777" w:rsidR="00E9329C" w:rsidRDefault="00E9329C" w:rsidP="00E9329C">
      <w:pPr>
        <w:pStyle w:val="BodyText"/>
        <w:ind w:left="1440" w:hanging="720"/>
        <w:rPr>
          <w:ins w:id="37" w:author="LCRA 022125" w:date="2025-02-21T12:51:00Z"/>
          <w:iCs/>
          <w:szCs w:val="20"/>
          <w:lang w:val="x-none" w:eastAsia="x-none"/>
        </w:rPr>
      </w:pPr>
      <w:ins w:id="38" w:author="LCRA 022125" w:date="2025-02-21T12:51:00Z">
        <w:r>
          <w:rPr>
            <w:iCs/>
            <w:szCs w:val="20"/>
            <w:lang w:val="x-none" w:eastAsia="x-none"/>
          </w:rPr>
          <w:t>(b)</w:t>
        </w:r>
        <w:r>
          <w:rPr>
            <w:iCs/>
            <w:szCs w:val="20"/>
            <w:lang w:val="x-none" w:eastAsia="x-none"/>
          </w:rPr>
          <w:tab/>
        </w:r>
        <w:r w:rsidRPr="00F9409C">
          <w:rPr>
            <w:iCs/>
            <w:szCs w:val="20"/>
            <w:lang w:val="x-none" w:eastAsia="x-none"/>
          </w:rPr>
          <w:t>Any double-circuit transmission line consisting of two circuits sharing a tower of 0.5 miles or greater;</w:t>
        </w:r>
        <w:r>
          <w:rPr>
            <w:iCs/>
            <w:szCs w:val="20"/>
            <w:lang w:val="x-none" w:eastAsia="x-none"/>
          </w:rPr>
          <w:t xml:space="preserve"> or</w:t>
        </w:r>
      </w:ins>
    </w:p>
    <w:p w14:paraId="36AFBD7C" w14:textId="77777777" w:rsidR="00E9329C" w:rsidRPr="00F9409C" w:rsidRDefault="00E9329C" w:rsidP="00E9329C">
      <w:pPr>
        <w:pStyle w:val="BodyText"/>
        <w:ind w:left="1440" w:hanging="720"/>
        <w:rPr>
          <w:ins w:id="39" w:author="LCRA 022125" w:date="2025-02-21T12:51:00Z"/>
          <w:iCs/>
          <w:szCs w:val="20"/>
          <w:lang w:val="x-none" w:eastAsia="x-none"/>
        </w:rPr>
      </w:pPr>
      <w:ins w:id="40" w:author="LCRA 022125" w:date="2025-02-21T12:51:00Z">
        <w:r>
          <w:rPr>
            <w:iCs/>
            <w:szCs w:val="20"/>
            <w:lang w:val="x-none" w:eastAsia="x-none"/>
          </w:rPr>
          <w:t>(c)</w:t>
        </w:r>
        <w:r>
          <w:rPr>
            <w:iCs/>
            <w:szCs w:val="20"/>
            <w:lang w:val="x-none" w:eastAsia="x-none"/>
          </w:rPr>
          <w:tab/>
          <w:t>Any single generating unit.</w:t>
        </w:r>
      </w:ins>
    </w:p>
    <w:p w14:paraId="19B084BD" w14:textId="0702F2D4" w:rsidR="00E9329C" w:rsidRPr="00F9409C" w:rsidRDefault="00E9329C" w:rsidP="00E9329C">
      <w:pPr>
        <w:pStyle w:val="BodyText"/>
        <w:ind w:left="720" w:hanging="720"/>
        <w:rPr>
          <w:iCs/>
          <w:szCs w:val="20"/>
          <w:lang w:val="x-none" w:eastAsia="x-none"/>
        </w:rPr>
      </w:pPr>
      <w:ins w:id="41" w:author="LCRA 022125" w:date="2025-02-21T12:51:00Z">
        <w:r>
          <w:rPr>
            <w:iCs/>
            <w:szCs w:val="20"/>
            <w:lang w:val="x-none" w:eastAsia="x-none"/>
          </w:rPr>
          <w:t>(4)</w:t>
        </w:r>
        <w:r>
          <w:rPr>
            <w:iCs/>
            <w:szCs w:val="20"/>
            <w:lang w:val="x-none" w:eastAsia="x-none"/>
          </w:rPr>
          <w:tab/>
          <w:t xml:space="preserve">The total Load loss in paragraph (3) above does not include the total Load loss resulting from the unavailability of </w:t>
        </w:r>
        <w:r w:rsidRPr="00402060">
          <w:rPr>
            <w:iCs/>
            <w:szCs w:val="20"/>
            <w:lang w:val="x-none" w:eastAsia="x-none"/>
          </w:rPr>
          <w:t xml:space="preserve">any </w:t>
        </w:r>
        <w:r>
          <w:rPr>
            <w:iCs/>
            <w:szCs w:val="20"/>
            <w:lang w:val="x-none" w:eastAsia="x-none"/>
          </w:rPr>
          <w:t>Facility</w:t>
        </w:r>
        <w:r w:rsidRPr="00402060">
          <w:rPr>
            <w:iCs/>
            <w:szCs w:val="20"/>
            <w:lang w:val="x-none" w:eastAsia="x-none"/>
          </w:rPr>
          <w:t xml:space="preserve"> included in paragraph (</w:t>
        </w:r>
        <w:r>
          <w:rPr>
            <w:iCs/>
            <w:szCs w:val="20"/>
            <w:lang w:val="x-none" w:eastAsia="x-none"/>
          </w:rPr>
          <w:t>3</w:t>
        </w:r>
        <w:r w:rsidRPr="00402060">
          <w:rPr>
            <w:iCs/>
            <w:szCs w:val="20"/>
            <w:lang w:val="x-none" w:eastAsia="x-none"/>
          </w:rPr>
          <w:t>)</w:t>
        </w:r>
        <w:r>
          <w:rPr>
            <w:iCs/>
            <w:szCs w:val="20"/>
            <w:lang w:val="x-none" w:eastAsia="x-none"/>
          </w:rPr>
          <w:t xml:space="preserve"> above, prior to Manual System Adjustments.</w:t>
        </w:r>
      </w:ins>
    </w:p>
    <w:p w14:paraId="3902B09D" w14:textId="07FBB1AB" w:rsidR="00FA3105" w:rsidRPr="00F9409C" w:rsidRDefault="00FA3105" w:rsidP="00E9329C">
      <w:pPr>
        <w:pStyle w:val="BodyText"/>
        <w:ind w:left="720" w:hanging="720"/>
        <w:rPr>
          <w:iCs/>
          <w:szCs w:val="20"/>
          <w:lang w:val="x-none" w:eastAsia="x-none"/>
        </w:rPr>
      </w:pPr>
    </w:p>
    <w:sectPr w:rsidR="00FA3105" w:rsidRPr="00F9409C"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33961" w14:textId="77777777" w:rsidR="00D51E86" w:rsidRDefault="00D51E86">
      <w:r>
        <w:separator/>
      </w:r>
    </w:p>
  </w:endnote>
  <w:endnote w:type="continuationSeparator" w:id="0">
    <w:p w14:paraId="3B27EA6B" w14:textId="77777777" w:rsidR="00D51E86" w:rsidRDefault="00D5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FC6A6" w14:textId="0DB5C06D" w:rsidR="003D0994" w:rsidRDefault="009E4C2C" w:rsidP="0074209E">
    <w:pPr>
      <w:pStyle w:val="Footer"/>
      <w:tabs>
        <w:tab w:val="clear" w:pos="4320"/>
        <w:tab w:val="clear" w:pos="8640"/>
        <w:tab w:val="right" w:pos="9360"/>
      </w:tabs>
      <w:rPr>
        <w:rFonts w:ascii="Arial" w:hAnsi="Arial"/>
        <w:sz w:val="18"/>
      </w:rPr>
    </w:pPr>
    <w:r>
      <w:rPr>
        <w:rFonts w:ascii="Arial" w:hAnsi="Arial"/>
        <w:sz w:val="18"/>
      </w:rPr>
      <w:t>1</w:t>
    </w:r>
    <w:r w:rsidR="00201246">
      <w:rPr>
        <w:rFonts w:ascii="Arial" w:hAnsi="Arial"/>
        <w:sz w:val="18"/>
      </w:rPr>
      <w:t>22</w:t>
    </w:r>
    <w:r w:rsidR="00170E84">
      <w:rPr>
        <w:rFonts w:ascii="Arial" w:hAnsi="Arial"/>
        <w:sz w:val="18"/>
      </w:rPr>
      <w:t>P</w:t>
    </w:r>
    <w:r w:rsidR="00C158EE">
      <w:rPr>
        <w:rFonts w:ascii="Arial" w:hAnsi="Arial"/>
        <w:sz w:val="18"/>
      </w:rPr>
      <w:t>GRR</w:t>
    </w:r>
    <w:r>
      <w:rPr>
        <w:rFonts w:ascii="Arial" w:hAnsi="Arial"/>
        <w:sz w:val="18"/>
      </w:rPr>
      <w:t>-</w:t>
    </w:r>
    <w:r w:rsidR="009C19EA">
      <w:rPr>
        <w:rFonts w:ascii="Arial" w:hAnsi="Arial"/>
        <w:sz w:val="18"/>
      </w:rPr>
      <w:t>07</w:t>
    </w:r>
    <w:r w:rsidR="00C158EE">
      <w:rPr>
        <w:rFonts w:ascii="Arial" w:hAnsi="Arial"/>
        <w:sz w:val="18"/>
      </w:rPr>
      <w:t xml:space="preserve"> </w:t>
    </w:r>
    <w:r>
      <w:rPr>
        <w:rFonts w:ascii="Arial" w:hAnsi="Arial"/>
        <w:sz w:val="18"/>
      </w:rPr>
      <w:t>LCRA Comments 0</w:t>
    </w:r>
    <w:r w:rsidR="00192E04">
      <w:rPr>
        <w:rFonts w:ascii="Arial" w:hAnsi="Arial"/>
        <w:sz w:val="18"/>
      </w:rPr>
      <w:t>221</w:t>
    </w:r>
    <w:r>
      <w:rPr>
        <w:rFonts w:ascii="Arial" w:hAnsi="Arial"/>
        <w:sz w:val="18"/>
      </w:rPr>
      <w:t>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804BCE7"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A3040" w14:textId="77777777" w:rsidR="00D51E86" w:rsidRDefault="00D51E86">
      <w:r>
        <w:separator/>
      </w:r>
    </w:p>
  </w:footnote>
  <w:footnote w:type="continuationSeparator" w:id="0">
    <w:p w14:paraId="04A669A4" w14:textId="77777777" w:rsidR="00D51E86" w:rsidRDefault="00D5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B8E1C" w14:textId="6661AF90" w:rsidR="003D0994" w:rsidRDefault="00170E84" w:rsidP="000B073E">
    <w:pPr>
      <w:pStyle w:val="Header"/>
      <w:jc w:val="cente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F46790A"/>
    <w:multiLevelType w:val="hybridMultilevel"/>
    <w:tmpl w:val="9F68C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8447018">
    <w:abstractNumId w:val="0"/>
  </w:num>
  <w:num w:numId="2" w16cid:durableId="692728530">
    <w:abstractNumId w:val="1"/>
  </w:num>
  <w:num w:numId="3" w16cid:durableId="182454286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CRA 022125">
    <w15:presenceInfo w15:providerId="None" w15:userId="LCRA 022125"/>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468E0"/>
    <w:rsid w:val="0007209B"/>
    <w:rsid w:val="00075A94"/>
    <w:rsid w:val="000919A4"/>
    <w:rsid w:val="000B073E"/>
    <w:rsid w:val="000C0467"/>
    <w:rsid w:val="00106A91"/>
    <w:rsid w:val="00132855"/>
    <w:rsid w:val="00152993"/>
    <w:rsid w:val="00170297"/>
    <w:rsid w:val="00170E84"/>
    <w:rsid w:val="00192E04"/>
    <w:rsid w:val="001A227D"/>
    <w:rsid w:val="001C4594"/>
    <w:rsid w:val="001E2032"/>
    <w:rsid w:val="00201246"/>
    <w:rsid w:val="00237F13"/>
    <w:rsid w:val="00266D99"/>
    <w:rsid w:val="002771E6"/>
    <w:rsid w:val="002849D1"/>
    <w:rsid w:val="002D228D"/>
    <w:rsid w:val="003010C0"/>
    <w:rsid w:val="00332A97"/>
    <w:rsid w:val="00350C00"/>
    <w:rsid w:val="00365541"/>
    <w:rsid w:val="00366113"/>
    <w:rsid w:val="00366799"/>
    <w:rsid w:val="00390590"/>
    <w:rsid w:val="003A0987"/>
    <w:rsid w:val="003B76CF"/>
    <w:rsid w:val="003C270C"/>
    <w:rsid w:val="003C405A"/>
    <w:rsid w:val="003D0994"/>
    <w:rsid w:val="003E7D74"/>
    <w:rsid w:val="00402060"/>
    <w:rsid w:val="00423824"/>
    <w:rsid w:val="0043567D"/>
    <w:rsid w:val="004940AE"/>
    <w:rsid w:val="004B7B90"/>
    <w:rsid w:val="004E2C19"/>
    <w:rsid w:val="00526105"/>
    <w:rsid w:val="005826D0"/>
    <w:rsid w:val="005D284C"/>
    <w:rsid w:val="00623716"/>
    <w:rsid w:val="00633E23"/>
    <w:rsid w:val="006610C3"/>
    <w:rsid w:val="00673B94"/>
    <w:rsid w:val="00680AC6"/>
    <w:rsid w:val="006835D8"/>
    <w:rsid w:val="006934C4"/>
    <w:rsid w:val="006C316E"/>
    <w:rsid w:val="006D0F7C"/>
    <w:rsid w:val="006D5A07"/>
    <w:rsid w:val="007269C4"/>
    <w:rsid w:val="00734EAF"/>
    <w:rsid w:val="0074209E"/>
    <w:rsid w:val="007F2CA8"/>
    <w:rsid w:val="007F5481"/>
    <w:rsid w:val="007F7161"/>
    <w:rsid w:val="0081552F"/>
    <w:rsid w:val="00823E4A"/>
    <w:rsid w:val="0085559E"/>
    <w:rsid w:val="00856669"/>
    <w:rsid w:val="00863EE3"/>
    <w:rsid w:val="008660E0"/>
    <w:rsid w:val="00871151"/>
    <w:rsid w:val="00881FE9"/>
    <w:rsid w:val="00896B1B"/>
    <w:rsid w:val="008A0730"/>
    <w:rsid w:val="008B6884"/>
    <w:rsid w:val="008E559E"/>
    <w:rsid w:val="008F5ABD"/>
    <w:rsid w:val="00916080"/>
    <w:rsid w:val="00921A68"/>
    <w:rsid w:val="00934E51"/>
    <w:rsid w:val="00960706"/>
    <w:rsid w:val="00963CE6"/>
    <w:rsid w:val="0098061B"/>
    <w:rsid w:val="009B2DA1"/>
    <w:rsid w:val="009C19EA"/>
    <w:rsid w:val="009E4C2C"/>
    <w:rsid w:val="00A015C4"/>
    <w:rsid w:val="00A1077D"/>
    <w:rsid w:val="00A12126"/>
    <w:rsid w:val="00A15172"/>
    <w:rsid w:val="00A50625"/>
    <w:rsid w:val="00AC097A"/>
    <w:rsid w:val="00B845F9"/>
    <w:rsid w:val="00BB6CB3"/>
    <w:rsid w:val="00BD5976"/>
    <w:rsid w:val="00C0598D"/>
    <w:rsid w:val="00C1029F"/>
    <w:rsid w:val="00C11956"/>
    <w:rsid w:val="00C158EE"/>
    <w:rsid w:val="00C602E5"/>
    <w:rsid w:val="00C65E3F"/>
    <w:rsid w:val="00C73F66"/>
    <w:rsid w:val="00C748FD"/>
    <w:rsid w:val="00C94244"/>
    <w:rsid w:val="00CA7BDB"/>
    <w:rsid w:val="00CD4418"/>
    <w:rsid w:val="00D24DCF"/>
    <w:rsid w:val="00D30CAD"/>
    <w:rsid w:val="00D4046E"/>
    <w:rsid w:val="00D51E86"/>
    <w:rsid w:val="00D53ACF"/>
    <w:rsid w:val="00D6579D"/>
    <w:rsid w:val="00DD4739"/>
    <w:rsid w:val="00DE5F33"/>
    <w:rsid w:val="00E07B54"/>
    <w:rsid w:val="00E11F78"/>
    <w:rsid w:val="00E3181E"/>
    <w:rsid w:val="00E621E1"/>
    <w:rsid w:val="00E9329C"/>
    <w:rsid w:val="00EC55B3"/>
    <w:rsid w:val="00F038EC"/>
    <w:rsid w:val="00F07828"/>
    <w:rsid w:val="00F57648"/>
    <w:rsid w:val="00F93619"/>
    <w:rsid w:val="00F9409C"/>
    <w:rsid w:val="00F96FB2"/>
    <w:rsid w:val="00FA3105"/>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F1811D"/>
  <w15:chartTrackingRefBased/>
  <w15:docId w15:val="{D692504B-59EF-4E58-ACFD-D0CF49F4E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CD4418"/>
    <w:rPr>
      <w:color w:val="605E5C"/>
      <w:shd w:val="clear" w:color="auto" w:fill="E1DFDD"/>
    </w:rPr>
  </w:style>
  <w:style w:type="paragraph" w:customStyle="1" w:styleId="H4">
    <w:name w:val="H4"/>
    <w:basedOn w:val="Heading4"/>
    <w:next w:val="BodyText"/>
    <w:link w:val="H4Char"/>
    <w:rsid w:val="00CD4418"/>
    <w:pPr>
      <w:numPr>
        <w:ilvl w:val="0"/>
        <w:numId w:val="0"/>
      </w:numPr>
      <w:tabs>
        <w:tab w:val="left" w:pos="1260"/>
      </w:tabs>
      <w:spacing w:before="240"/>
      <w:ind w:left="1260" w:hanging="1260"/>
    </w:pPr>
  </w:style>
  <w:style w:type="paragraph" w:styleId="List">
    <w:name w:val="List"/>
    <w:aliases w:val=" Char2 Char Char Char Char, Char2 Char, Char1,Char1,Char2 Char,Char2 Char Char Char Char"/>
    <w:basedOn w:val="Normal"/>
    <w:link w:val="ListChar"/>
    <w:rsid w:val="00CD4418"/>
    <w:pPr>
      <w:spacing w:after="240"/>
      <w:ind w:left="720" w:hanging="720"/>
    </w:pPr>
    <w:rPr>
      <w:szCs w:val="20"/>
    </w:rPr>
  </w:style>
  <w:style w:type="character" w:customStyle="1" w:styleId="ListChar">
    <w:name w:val="List Char"/>
    <w:aliases w:val=" Char2 Char Char Char Char Char, Char2 Char Char, Char1 Char,Char1 Char,Char2 Char Char,Char2 Char Char Char Char Char"/>
    <w:link w:val="List"/>
    <w:rsid w:val="00CD4418"/>
    <w:rPr>
      <w:sz w:val="24"/>
    </w:rPr>
  </w:style>
  <w:style w:type="character" w:customStyle="1" w:styleId="H4Char">
    <w:name w:val="H4 Char"/>
    <w:link w:val="H4"/>
    <w:locked/>
    <w:rsid w:val="00CD4418"/>
    <w:rPr>
      <w:b/>
      <w:bCs/>
      <w:snapToGrid w:val="0"/>
      <w:sz w:val="24"/>
    </w:rPr>
  </w:style>
  <w:style w:type="character" w:customStyle="1" w:styleId="CommentTextChar">
    <w:name w:val="Comment Text Char"/>
    <w:link w:val="CommentText"/>
    <w:semiHidden/>
    <w:rsid w:val="00CD4418"/>
  </w:style>
  <w:style w:type="paragraph" w:styleId="Revision">
    <w:name w:val="Revision"/>
    <w:hidden/>
    <w:uiPriority w:val="99"/>
    <w:semiHidden/>
    <w:rsid w:val="00A12126"/>
    <w:rPr>
      <w:sz w:val="24"/>
      <w:szCs w:val="24"/>
    </w:rPr>
  </w:style>
  <w:style w:type="character" w:customStyle="1" w:styleId="normaltextrun">
    <w:name w:val="normaltextrun"/>
    <w:basedOn w:val="DefaultParagraphFont"/>
    <w:rsid w:val="00980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0267">
      <w:bodyDiv w:val="1"/>
      <w:marLeft w:val="0"/>
      <w:marRight w:val="0"/>
      <w:marTop w:val="0"/>
      <w:marBottom w:val="0"/>
      <w:divBdr>
        <w:top w:val="none" w:sz="0" w:space="0" w:color="auto"/>
        <w:left w:val="none" w:sz="0" w:space="0" w:color="auto"/>
        <w:bottom w:val="none" w:sz="0" w:space="0" w:color="auto"/>
        <w:right w:val="none" w:sz="0" w:space="0" w:color="auto"/>
      </w:divBdr>
    </w:div>
    <w:div w:id="276910311">
      <w:bodyDiv w:val="1"/>
      <w:marLeft w:val="0"/>
      <w:marRight w:val="0"/>
      <w:marTop w:val="0"/>
      <w:marBottom w:val="0"/>
      <w:divBdr>
        <w:top w:val="none" w:sz="0" w:space="0" w:color="auto"/>
        <w:left w:val="none" w:sz="0" w:space="0" w:color="auto"/>
        <w:bottom w:val="none" w:sz="0" w:space="0" w:color="auto"/>
        <w:right w:val="none" w:sz="0" w:space="0" w:color="auto"/>
      </w:divBdr>
    </w:div>
    <w:div w:id="295569951">
      <w:bodyDiv w:val="1"/>
      <w:marLeft w:val="0"/>
      <w:marRight w:val="0"/>
      <w:marTop w:val="0"/>
      <w:marBottom w:val="0"/>
      <w:divBdr>
        <w:top w:val="none" w:sz="0" w:space="0" w:color="auto"/>
        <w:left w:val="none" w:sz="0" w:space="0" w:color="auto"/>
        <w:bottom w:val="none" w:sz="0" w:space="0" w:color="auto"/>
        <w:right w:val="none" w:sz="0" w:space="0" w:color="auto"/>
      </w:divBdr>
    </w:div>
    <w:div w:id="869299792">
      <w:bodyDiv w:val="1"/>
      <w:marLeft w:val="0"/>
      <w:marRight w:val="0"/>
      <w:marTop w:val="0"/>
      <w:marBottom w:val="0"/>
      <w:divBdr>
        <w:top w:val="none" w:sz="0" w:space="0" w:color="auto"/>
        <w:left w:val="none" w:sz="0" w:space="0" w:color="auto"/>
        <w:bottom w:val="none" w:sz="0" w:space="0" w:color="auto"/>
        <w:right w:val="none" w:sz="0" w:space="0" w:color="auto"/>
      </w:divBdr>
    </w:div>
    <w:div w:id="100355784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49721744">
      <w:bodyDiv w:val="1"/>
      <w:marLeft w:val="0"/>
      <w:marRight w:val="0"/>
      <w:marTop w:val="0"/>
      <w:marBottom w:val="0"/>
      <w:divBdr>
        <w:top w:val="none" w:sz="0" w:space="0" w:color="auto"/>
        <w:left w:val="none" w:sz="0" w:space="0" w:color="auto"/>
        <w:bottom w:val="none" w:sz="0" w:space="0" w:color="auto"/>
        <w:right w:val="none" w:sz="0" w:space="0" w:color="auto"/>
      </w:divBdr>
    </w:div>
    <w:div w:id="1370839801">
      <w:bodyDiv w:val="1"/>
      <w:marLeft w:val="0"/>
      <w:marRight w:val="0"/>
      <w:marTop w:val="0"/>
      <w:marBottom w:val="0"/>
      <w:divBdr>
        <w:top w:val="none" w:sz="0" w:space="0" w:color="auto"/>
        <w:left w:val="none" w:sz="0" w:space="0" w:color="auto"/>
        <w:bottom w:val="none" w:sz="0" w:space="0" w:color="auto"/>
        <w:right w:val="none" w:sz="0" w:space="0" w:color="auto"/>
      </w:divBdr>
    </w:div>
    <w:div w:id="1498421331">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89579649">
      <w:bodyDiv w:val="1"/>
      <w:marLeft w:val="0"/>
      <w:marRight w:val="0"/>
      <w:marTop w:val="0"/>
      <w:marBottom w:val="0"/>
      <w:divBdr>
        <w:top w:val="none" w:sz="0" w:space="0" w:color="auto"/>
        <w:left w:val="none" w:sz="0" w:space="0" w:color="auto"/>
        <w:bottom w:val="none" w:sz="0" w:space="0" w:color="auto"/>
        <w:right w:val="none" w:sz="0" w:space="0" w:color="auto"/>
      </w:divBdr>
    </w:div>
    <w:div w:id="205508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lake.holt@lcra.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mktrules/issues/PGRR122"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09368F-0309-4170-A116-7D507499EAE5}">
  <ds:schemaRefs>
    <ds:schemaRef ds:uri="http://schemas.microsoft.com/sharepoint/v3/contenttype/forms"/>
  </ds:schemaRefs>
</ds:datastoreItem>
</file>

<file path=customXml/itemProps2.xml><?xml version="1.0" encoding="utf-8"?>
<ds:datastoreItem xmlns:ds="http://schemas.openxmlformats.org/officeDocument/2006/customXml" ds:itemID="{B1E44D89-C669-4BA2-963A-7F57CD677146}">
  <ds:schemaRefs>
    <ds:schemaRef ds:uri="http://schemas.microsoft.com/office/2006/metadata/longProperties"/>
  </ds:schemaRefs>
</ds:datastoreItem>
</file>

<file path=customXml/itemProps3.xml><?xml version="1.0" encoding="utf-8"?>
<ds:datastoreItem xmlns:ds="http://schemas.openxmlformats.org/officeDocument/2006/customXml" ds:itemID="{7955D545-A932-493D-88E6-95E0833A99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EC62FC-6A65-4BCF-9578-54117A51DC05}">
  <ds:schemaRefs>
    <ds:schemaRef ds:uri="http://schemas.openxmlformats.org/officeDocument/2006/bibliography"/>
  </ds:schemaRefs>
</ds:datastoreItem>
</file>

<file path=customXml/itemProps5.xml><?xml version="1.0" encoding="utf-8"?>
<ds:datastoreItem xmlns:ds="http://schemas.openxmlformats.org/officeDocument/2006/customXml" ds:itemID="{911FF0C7-B805-4699-963E-43CF7CBA6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1134</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7917</CharactersWithSpaces>
  <SharedDoc>false</SharedDoc>
  <HLinks>
    <vt:vector size="12" baseType="variant">
      <vt:variant>
        <vt:i4>4849722</vt:i4>
      </vt:variant>
      <vt:variant>
        <vt:i4>3</vt:i4>
      </vt:variant>
      <vt:variant>
        <vt:i4>0</vt:i4>
      </vt:variant>
      <vt:variant>
        <vt:i4>5</vt:i4>
      </vt:variant>
      <vt:variant>
        <vt:lpwstr>mailto:Blake.holt@lcra.org</vt:lpwstr>
      </vt:variant>
      <vt:variant>
        <vt:lpwstr/>
      </vt:variant>
      <vt:variant>
        <vt:i4>4849756</vt:i4>
      </vt:variant>
      <vt:variant>
        <vt:i4>0</vt:i4>
      </vt:variant>
      <vt:variant>
        <vt:i4>0</vt:i4>
      </vt:variant>
      <vt:variant>
        <vt:i4>5</vt:i4>
      </vt:variant>
      <vt:variant>
        <vt:lpwstr>https://www.ercot.com/mktrules/issues/PGRR122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LCRA 022125</cp:lastModifiedBy>
  <cp:revision>4</cp:revision>
  <cp:lastPrinted>2001-06-20T16:28:00Z</cp:lastPrinted>
  <dcterms:created xsi:type="dcterms:W3CDTF">2025-02-21T18:14:00Z</dcterms:created>
  <dcterms:modified xsi:type="dcterms:W3CDTF">2025-02-21T18:51:00Z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Sandeep Borkar;Dylan Preas</vt:lpwstr>
  </property>
  <property fmtid="{D5CDD505-2E9C-101B-9397-08002B2CF9AE}" pid="3" name="SharedWithUsers">
    <vt:lpwstr>79;#Sandeep Borkar;#20;#Dylan Preas</vt:lpwstr>
  </property>
  <property fmtid="{D5CDD505-2E9C-101B-9397-08002B2CF9AE}" pid="4" name="MSIP_Label_c144db1d-993e-40da-980d-6eea152adc50_Enabled">
    <vt:lpwstr>true</vt:lpwstr>
  </property>
  <property fmtid="{D5CDD505-2E9C-101B-9397-08002B2CF9AE}" pid="5" name="MSIP_Label_c144db1d-993e-40da-980d-6eea152adc50_SetDate">
    <vt:lpwstr>2025-02-21T18:03:57Z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ec2988c1-7862-427f-a38a-b126fad07ae4</vt:lpwstr>
  </property>
  <property fmtid="{D5CDD505-2E9C-101B-9397-08002B2CF9AE}" pid="10" name="MSIP_Label_c144db1d-993e-40da-980d-6eea152adc50_ContentBits">
    <vt:lpwstr>0</vt:lpwstr>
  </property>
</Properties>
</file>